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1C767D97" w14:textId="77777777" w:rsidTr="00876A8A">
        <w:trPr>
          <w:cantSplit/>
        </w:trPr>
        <w:tc>
          <w:tcPr>
            <w:tcW w:w="6487" w:type="dxa"/>
            <w:vAlign w:val="center"/>
          </w:tcPr>
          <w:p w14:paraId="028A40F4" w14:textId="1B5F5D65"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0CEA882A" w14:textId="318E74E2" w:rsidR="009F6520" w:rsidRDefault="002D7FD8" w:rsidP="002D7FD8">
            <w:pPr>
              <w:shd w:val="solid" w:color="FFFFFF" w:fill="FFFFFF"/>
              <w:spacing w:before="0" w:line="240" w:lineRule="atLeast"/>
            </w:pPr>
            <w:bookmarkStart w:id="0" w:name="ditulogo"/>
            <w:bookmarkEnd w:id="0"/>
            <w:r w:rsidRPr="00E8501D">
              <w:rPr>
                <w:b/>
                <w:bCs/>
                <w:noProof/>
                <w:sz w:val="20"/>
                <w:lang w:val="en-IE" w:eastAsia="en-IE"/>
              </w:rPr>
              <w:drawing>
                <wp:inline distT="0" distB="0" distL="0" distR="0" wp14:anchorId="56C9F512" wp14:editId="1CCB854A">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0069D4" w:rsidRPr="0051782D" w14:paraId="0048364D" w14:textId="77777777" w:rsidTr="00876A8A">
        <w:trPr>
          <w:cantSplit/>
        </w:trPr>
        <w:tc>
          <w:tcPr>
            <w:tcW w:w="6487" w:type="dxa"/>
            <w:tcBorders>
              <w:bottom w:val="single" w:sz="12" w:space="0" w:color="auto"/>
            </w:tcBorders>
          </w:tcPr>
          <w:p w14:paraId="08BCDB86" w14:textId="252EED42"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2821486" w14:textId="6A0B6466" w:rsidR="00794AA2" w:rsidRDefault="00794AA2" w:rsidP="00B66683">
            <w:pPr>
              <w:shd w:val="solid" w:color="FFFFFF" w:fill="FFFFFF"/>
              <w:spacing w:before="0" w:after="48" w:line="240" w:lineRule="atLeast"/>
              <w:jc w:val="right"/>
              <w:rPr>
                <w:ins w:id="1" w:author="Seamus Doyle" w:date="2018-10-24T10:16:00Z"/>
                <w:sz w:val="22"/>
                <w:szCs w:val="22"/>
                <w:lang w:val="en-US"/>
              </w:rPr>
            </w:pPr>
            <w:r>
              <w:rPr>
                <w:sz w:val="22"/>
                <w:szCs w:val="22"/>
                <w:lang w:val="en-US"/>
              </w:rPr>
              <w:t>ARM8-12.1.1</w:t>
            </w:r>
          </w:p>
          <w:p w14:paraId="503E4775" w14:textId="69CDAD1F" w:rsidR="000069D4" w:rsidRPr="0051782D" w:rsidRDefault="00794AA2" w:rsidP="00794AA2">
            <w:pPr>
              <w:shd w:val="solid" w:color="FFFFFF" w:fill="FFFFFF"/>
              <w:spacing w:before="0" w:after="48" w:line="240" w:lineRule="atLeast"/>
              <w:jc w:val="right"/>
              <w:rPr>
                <w:sz w:val="22"/>
                <w:szCs w:val="22"/>
                <w:lang w:val="en-US"/>
              </w:rPr>
            </w:pPr>
            <w:r>
              <w:rPr>
                <w:sz w:val="22"/>
                <w:szCs w:val="22"/>
                <w:lang w:val="en-US"/>
              </w:rPr>
              <w:t xml:space="preserve">Formerly </w:t>
            </w:r>
            <w:r w:rsidR="00EA50A2">
              <w:rPr>
                <w:sz w:val="22"/>
                <w:szCs w:val="22"/>
                <w:lang w:val="en-US"/>
              </w:rPr>
              <w:t>ARM8-9.11</w:t>
            </w:r>
          </w:p>
        </w:tc>
      </w:tr>
      <w:tr w:rsidR="000069D4" w14:paraId="3BCD91F5" w14:textId="77777777" w:rsidTr="00876A8A">
        <w:trPr>
          <w:cantSplit/>
        </w:trPr>
        <w:tc>
          <w:tcPr>
            <w:tcW w:w="6487" w:type="dxa"/>
            <w:tcBorders>
              <w:top w:val="single" w:sz="12" w:space="0" w:color="auto"/>
            </w:tcBorders>
          </w:tcPr>
          <w:p w14:paraId="6D57DB39" w14:textId="7E854D5E"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E81FCD6" w14:textId="77777777" w:rsidR="000069D4" w:rsidRPr="00710D66" w:rsidRDefault="000069D4" w:rsidP="00A5173C">
            <w:pPr>
              <w:shd w:val="solid" w:color="FFFFFF" w:fill="FFFFFF"/>
              <w:spacing w:before="0" w:after="48" w:line="240" w:lineRule="atLeast"/>
              <w:rPr>
                <w:lang w:val="en-US"/>
              </w:rPr>
            </w:pPr>
          </w:p>
        </w:tc>
      </w:tr>
      <w:tr w:rsidR="000069D4" w14:paraId="47471503" w14:textId="77777777" w:rsidTr="00876A8A">
        <w:trPr>
          <w:cantSplit/>
        </w:trPr>
        <w:tc>
          <w:tcPr>
            <w:tcW w:w="6487" w:type="dxa"/>
            <w:vMerge w:val="restart"/>
          </w:tcPr>
          <w:p w14:paraId="58653347" w14:textId="007A0509" w:rsidR="008610EE" w:rsidRDefault="008610EE" w:rsidP="008610EE">
            <w:pPr>
              <w:shd w:val="solid" w:color="FFFFFF" w:fill="FFFFFF"/>
              <w:tabs>
                <w:tab w:val="left" w:pos="720"/>
              </w:tabs>
              <w:spacing w:before="0" w:after="120"/>
              <w:ind w:left="1134" w:hanging="1134"/>
              <w:rPr>
                <w:rFonts w:ascii="Verdana" w:hAnsi="Verdana"/>
                <w:sz w:val="20"/>
              </w:rPr>
            </w:pPr>
            <w:bookmarkStart w:id="2" w:name="recibido"/>
            <w:bookmarkStart w:id="3" w:name="dnum" w:colFirst="1" w:colLast="1"/>
            <w:bookmarkEnd w:id="2"/>
            <w:r>
              <w:rPr>
                <w:rFonts w:ascii="Verdana" w:hAnsi="Verdana"/>
                <w:sz w:val="20"/>
              </w:rPr>
              <w:t>Received:</w:t>
            </w:r>
            <w:r>
              <w:rPr>
                <w:rFonts w:ascii="Verdana" w:hAnsi="Verdana"/>
                <w:sz w:val="20"/>
              </w:rPr>
              <w:tab/>
            </w:r>
            <w:r w:rsidR="00BE625D">
              <w:rPr>
                <w:rFonts w:ascii="Verdana" w:hAnsi="Verdana"/>
                <w:sz w:val="20"/>
              </w:rPr>
              <w:t xml:space="preserve">xx </w:t>
            </w:r>
            <w:r w:rsidR="00D5426B">
              <w:rPr>
                <w:rFonts w:ascii="Verdana" w:hAnsi="Verdana"/>
                <w:sz w:val="20"/>
              </w:rPr>
              <w:t>November</w:t>
            </w:r>
            <w:r w:rsidR="00345F8E">
              <w:rPr>
                <w:rFonts w:ascii="Verdana" w:hAnsi="Verdana"/>
                <w:sz w:val="20"/>
              </w:rPr>
              <w:t xml:space="preserve"> 2018</w:t>
            </w:r>
          </w:p>
          <w:p w14:paraId="3D6D0B60" w14:textId="73A59305" w:rsidR="008610EE" w:rsidRDefault="008610EE" w:rsidP="008610EE">
            <w:pPr>
              <w:shd w:val="solid" w:color="FFFFFF" w:fill="FFFFFF"/>
              <w:tabs>
                <w:tab w:val="left" w:pos="720"/>
              </w:tabs>
              <w:spacing w:before="0" w:after="120"/>
              <w:ind w:left="1134" w:hanging="1134"/>
              <w:rPr>
                <w:rFonts w:ascii="Verdana" w:hAnsi="Verdana"/>
                <w:sz w:val="20"/>
              </w:rPr>
            </w:pPr>
            <w:r>
              <w:rPr>
                <w:rFonts w:ascii="Verdana" w:hAnsi="Verdana"/>
                <w:sz w:val="20"/>
              </w:rPr>
              <w:t>Subject:</w:t>
            </w:r>
            <w:r>
              <w:rPr>
                <w:rFonts w:ascii="Verdana" w:hAnsi="Verdana"/>
                <w:sz w:val="20"/>
              </w:rPr>
              <w:tab/>
            </w:r>
            <w:r w:rsidR="00345F8E">
              <w:rPr>
                <w:rFonts w:ascii="Verdana" w:hAnsi="Verdana"/>
                <w:sz w:val="20"/>
              </w:rPr>
              <w:t>AMRD</w:t>
            </w:r>
          </w:p>
          <w:p w14:paraId="1B5A40E3" w14:textId="05D59627" w:rsidR="002D7FD8" w:rsidRPr="00982084" w:rsidRDefault="008610EE" w:rsidP="00BE625D">
            <w:pPr>
              <w:shd w:val="solid" w:color="FFFFFF" w:fill="FFFFFF"/>
              <w:tabs>
                <w:tab w:val="clear" w:pos="1134"/>
                <w:tab w:val="clear" w:pos="1871"/>
                <w:tab w:val="clear" w:pos="2268"/>
              </w:tabs>
              <w:spacing w:before="0" w:after="120"/>
              <w:ind w:left="1134" w:hanging="1134"/>
              <w:rPr>
                <w:rFonts w:ascii="Verdana" w:hAnsi="Verdana"/>
                <w:sz w:val="20"/>
              </w:rPr>
            </w:pPr>
            <w:r>
              <w:rPr>
                <w:rFonts w:ascii="Verdana" w:hAnsi="Verdana"/>
                <w:sz w:val="20"/>
              </w:rPr>
              <w:t xml:space="preserve">Source: </w:t>
            </w:r>
            <w:r>
              <w:rPr>
                <w:rFonts w:ascii="Verdana" w:hAnsi="Verdana"/>
                <w:sz w:val="20"/>
              </w:rPr>
              <w:tab/>
            </w:r>
          </w:p>
        </w:tc>
        <w:tc>
          <w:tcPr>
            <w:tcW w:w="3402" w:type="dxa"/>
          </w:tcPr>
          <w:p w14:paraId="7078043A" w14:textId="1487884B" w:rsidR="000069D4" w:rsidRPr="002D7FD8" w:rsidRDefault="002D7FD8" w:rsidP="00BE625D">
            <w:pPr>
              <w:shd w:val="solid" w:color="FFFFFF" w:fill="FFFFFF"/>
              <w:spacing w:before="0" w:line="240" w:lineRule="atLeast"/>
              <w:rPr>
                <w:rFonts w:ascii="Verdana" w:hAnsi="Verdana"/>
                <w:sz w:val="20"/>
                <w:lang w:eastAsia="zh-CN"/>
              </w:rPr>
            </w:pPr>
            <w:r>
              <w:rPr>
                <w:rFonts w:ascii="Verdana" w:hAnsi="Verdana"/>
                <w:b/>
                <w:sz w:val="20"/>
                <w:lang w:eastAsia="zh-CN"/>
              </w:rPr>
              <w:t>Document 5B/</w:t>
            </w:r>
            <w:r w:rsidR="00BE625D">
              <w:rPr>
                <w:rFonts w:ascii="Verdana" w:hAnsi="Verdana"/>
                <w:b/>
                <w:sz w:val="20"/>
                <w:lang w:eastAsia="zh-CN"/>
              </w:rPr>
              <w:t>xxx</w:t>
            </w:r>
            <w:r>
              <w:rPr>
                <w:rFonts w:ascii="Verdana" w:hAnsi="Verdana"/>
                <w:b/>
                <w:sz w:val="20"/>
                <w:lang w:eastAsia="zh-CN"/>
              </w:rPr>
              <w:t>-E</w:t>
            </w:r>
          </w:p>
        </w:tc>
      </w:tr>
      <w:tr w:rsidR="000069D4" w14:paraId="613E7DBF" w14:textId="77777777" w:rsidTr="00876A8A">
        <w:trPr>
          <w:cantSplit/>
        </w:trPr>
        <w:tc>
          <w:tcPr>
            <w:tcW w:w="6487" w:type="dxa"/>
            <w:vMerge/>
          </w:tcPr>
          <w:p w14:paraId="0CFDFC52" w14:textId="77777777" w:rsidR="000069D4" w:rsidRDefault="000069D4" w:rsidP="00A5173C">
            <w:pPr>
              <w:spacing w:before="60"/>
              <w:jc w:val="center"/>
              <w:rPr>
                <w:b/>
                <w:smallCaps/>
                <w:sz w:val="32"/>
                <w:lang w:eastAsia="zh-CN"/>
              </w:rPr>
            </w:pPr>
            <w:bookmarkStart w:id="4" w:name="ddate" w:colFirst="1" w:colLast="1"/>
            <w:bookmarkEnd w:id="3"/>
          </w:p>
        </w:tc>
        <w:tc>
          <w:tcPr>
            <w:tcW w:w="3402" w:type="dxa"/>
          </w:tcPr>
          <w:p w14:paraId="06C57C4E" w14:textId="35880C27" w:rsidR="000069D4" w:rsidRPr="002D7FD8" w:rsidRDefault="00345F8E" w:rsidP="00BE625D">
            <w:pPr>
              <w:shd w:val="solid" w:color="FFFFFF" w:fill="FFFFFF"/>
              <w:spacing w:before="0" w:line="240" w:lineRule="atLeast"/>
              <w:rPr>
                <w:rFonts w:ascii="Verdana" w:hAnsi="Verdana"/>
                <w:sz w:val="20"/>
                <w:lang w:eastAsia="zh-CN"/>
              </w:rPr>
            </w:pPr>
            <w:r>
              <w:rPr>
                <w:rFonts w:ascii="Verdana" w:hAnsi="Verdana"/>
                <w:b/>
                <w:sz w:val="20"/>
                <w:lang w:eastAsia="zh-CN"/>
              </w:rPr>
              <w:t xml:space="preserve">Xx </w:t>
            </w:r>
            <w:r w:rsidR="00D5426B">
              <w:rPr>
                <w:rFonts w:ascii="Verdana" w:hAnsi="Verdana"/>
                <w:b/>
                <w:sz w:val="20"/>
                <w:lang w:eastAsia="zh-CN"/>
              </w:rPr>
              <w:t>November</w:t>
            </w:r>
            <w:r>
              <w:rPr>
                <w:rFonts w:ascii="Verdana" w:hAnsi="Verdana"/>
                <w:b/>
                <w:sz w:val="20"/>
                <w:lang w:eastAsia="zh-CN"/>
              </w:rPr>
              <w:t xml:space="preserve"> 2018</w:t>
            </w:r>
          </w:p>
        </w:tc>
      </w:tr>
      <w:tr w:rsidR="000069D4" w14:paraId="51A23060" w14:textId="77777777" w:rsidTr="00876A8A">
        <w:trPr>
          <w:cantSplit/>
        </w:trPr>
        <w:tc>
          <w:tcPr>
            <w:tcW w:w="6487" w:type="dxa"/>
            <w:vMerge/>
          </w:tcPr>
          <w:p w14:paraId="356AF82E" w14:textId="77777777" w:rsidR="000069D4" w:rsidRDefault="000069D4" w:rsidP="00A5173C">
            <w:pPr>
              <w:spacing w:before="60"/>
              <w:jc w:val="center"/>
              <w:rPr>
                <w:b/>
                <w:smallCaps/>
                <w:sz w:val="32"/>
                <w:lang w:eastAsia="zh-CN"/>
              </w:rPr>
            </w:pPr>
            <w:bookmarkStart w:id="5" w:name="dorlang" w:colFirst="1" w:colLast="1"/>
            <w:bookmarkEnd w:id="4"/>
          </w:p>
        </w:tc>
        <w:tc>
          <w:tcPr>
            <w:tcW w:w="3402" w:type="dxa"/>
          </w:tcPr>
          <w:p w14:paraId="63BFD6D9" w14:textId="77777777" w:rsidR="000069D4" w:rsidRPr="002D7FD8" w:rsidRDefault="002D7FD8"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8610EE" w14:paraId="27F2D52B" w14:textId="77777777" w:rsidTr="00D046A7">
        <w:trPr>
          <w:cantSplit/>
        </w:trPr>
        <w:tc>
          <w:tcPr>
            <w:tcW w:w="9889" w:type="dxa"/>
            <w:gridSpan w:val="2"/>
          </w:tcPr>
          <w:p w14:paraId="5626C224" w14:textId="77777777" w:rsidR="008610EE" w:rsidRDefault="008610EE" w:rsidP="008610EE">
            <w:pPr>
              <w:pStyle w:val="Source"/>
              <w:spacing w:before="600"/>
              <w:rPr>
                <w:rFonts w:eastAsia="SimSun"/>
                <w:lang w:eastAsia="zh-CN"/>
              </w:rPr>
            </w:pPr>
            <w:bookmarkStart w:id="6" w:name="dsource" w:colFirst="0" w:colLast="0"/>
            <w:bookmarkEnd w:id="5"/>
            <w:r>
              <w:rPr>
                <w:rFonts w:eastAsia="SimSun"/>
              </w:rPr>
              <w:t>International Association of Marine Aids to Navigation</w:t>
            </w:r>
            <w:r>
              <w:rPr>
                <w:rFonts w:eastAsia="SimSun"/>
              </w:rPr>
              <w:br/>
              <w:t xml:space="preserve">and Lighthouse Authorities </w:t>
            </w:r>
          </w:p>
        </w:tc>
      </w:tr>
      <w:tr w:rsidR="008610EE" w14:paraId="59F42D2A" w14:textId="77777777" w:rsidTr="00D046A7">
        <w:trPr>
          <w:cantSplit/>
        </w:trPr>
        <w:tc>
          <w:tcPr>
            <w:tcW w:w="9889" w:type="dxa"/>
            <w:gridSpan w:val="2"/>
          </w:tcPr>
          <w:p w14:paraId="29E8904A" w14:textId="4C43B698" w:rsidR="008610EE" w:rsidRDefault="00D5426B" w:rsidP="008610EE">
            <w:pPr>
              <w:pStyle w:val="Title1"/>
              <w:rPr>
                <w:rFonts w:eastAsia="SimSun"/>
                <w:lang w:eastAsia="zh-CN"/>
              </w:rPr>
            </w:pPr>
            <w:bookmarkStart w:id="7" w:name="drec" w:colFirst="0" w:colLast="0"/>
            <w:bookmarkEnd w:id="6"/>
            <w:r w:rsidRPr="00924306">
              <w:rPr>
                <w:rFonts w:eastAsia="SimSun"/>
                <w:highlight w:val="yellow"/>
              </w:rPr>
              <w:t>DRAFT</w:t>
            </w:r>
            <w:r>
              <w:rPr>
                <w:rFonts w:eastAsia="SimSun"/>
              </w:rPr>
              <w:t xml:space="preserve"> </w:t>
            </w:r>
            <w:r w:rsidR="008610EE">
              <w:rPr>
                <w:rFonts w:eastAsia="SimSun"/>
              </w:rPr>
              <w:t>Liaison Note to ITU-R WORKING pARTY 5B</w:t>
            </w:r>
          </w:p>
        </w:tc>
      </w:tr>
      <w:tr w:rsidR="008610EE" w:rsidRPr="00B66683" w14:paraId="43A0FDAA" w14:textId="77777777" w:rsidTr="00D046A7">
        <w:trPr>
          <w:cantSplit/>
        </w:trPr>
        <w:tc>
          <w:tcPr>
            <w:tcW w:w="9889" w:type="dxa"/>
            <w:gridSpan w:val="2"/>
          </w:tcPr>
          <w:p w14:paraId="07758CA3" w14:textId="7E7A0164" w:rsidR="008610EE" w:rsidRPr="00B66683" w:rsidRDefault="00B67853" w:rsidP="008610EE">
            <w:pPr>
              <w:pStyle w:val="Title1"/>
              <w:rPr>
                <w:rFonts w:eastAsia="MS Mincho"/>
                <w:lang w:val="fr-FR" w:eastAsia="zh-CN"/>
              </w:rPr>
            </w:pPr>
            <w:bookmarkStart w:id="8" w:name="dtitle1" w:colFirst="0" w:colLast="0"/>
            <w:bookmarkEnd w:id="7"/>
            <w:r w:rsidRPr="00B66683">
              <w:rPr>
                <w:lang w:val="fr-FR"/>
              </w:rPr>
              <w:t>Autonomous Maritime Radio Devices (AMRD)</w:t>
            </w:r>
          </w:p>
        </w:tc>
      </w:tr>
    </w:tbl>
    <w:p w14:paraId="653A5A2F" w14:textId="41C09F76" w:rsidR="00F00219" w:rsidRPr="00B66683" w:rsidRDefault="00F00219" w:rsidP="008610EE">
      <w:pPr>
        <w:rPr>
          <w:rFonts w:eastAsia="SimSun"/>
          <w:lang w:val="fr-FR"/>
        </w:rPr>
      </w:pPr>
      <w:bookmarkStart w:id="9" w:name="dbreak"/>
      <w:bookmarkEnd w:id="8"/>
      <w:bookmarkEnd w:id="9"/>
    </w:p>
    <w:p w14:paraId="0AA2ABE6" w14:textId="77777777" w:rsidR="00F00219" w:rsidRPr="00B66683" w:rsidRDefault="00F00219" w:rsidP="008610EE">
      <w:pPr>
        <w:rPr>
          <w:rFonts w:eastAsia="SimSun"/>
          <w:lang w:val="fr-FR"/>
        </w:rPr>
      </w:pPr>
    </w:p>
    <w:p w14:paraId="58F5400F" w14:textId="5941CA96" w:rsidR="00B67853" w:rsidRPr="00924306" w:rsidRDefault="00BE625D" w:rsidP="008610EE">
      <w:pPr>
        <w:rPr>
          <w:rFonts w:eastAsia="SimSun"/>
        </w:rPr>
      </w:pPr>
      <w:r w:rsidRPr="00F00219">
        <w:rPr>
          <w:rFonts w:eastAsia="SimSun"/>
          <w:szCs w:val="24"/>
        </w:rPr>
        <w:t xml:space="preserve">During </w:t>
      </w:r>
      <w:r w:rsidR="00B67853">
        <w:rPr>
          <w:rFonts w:eastAsia="SimSun"/>
          <w:szCs w:val="24"/>
        </w:rPr>
        <w:t>the last</w:t>
      </w:r>
      <w:r w:rsidRPr="00F00219">
        <w:rPr>
          <w:rFonts w:eastAsia="SimSun"/>
          <w:szCs w:val="24"/>
        </w:rPr>
        <w:t xml:space="preserve"> meeting</w:t>
      </w:r>
      <w:r w:rsidR="00B67853">
        <w:rPr>
          <w:rFonts w:eastAsia="SimSun"/>
          <w:szCs w:val="24"/>
        </w:rPr>
        <w:t xml:space="preserve"> of IALA </w:t>
      </w:r>
      <w:r w:rsidR="00B67853" w:rsidRPr="00924306">
        <w:rPr>
          <w:rFonts w:eastAsia="SimSun"/>
          <w:szCs w:val="24"/>
        </w:rPr>
        <w:t>radiocommunications experts</w:t>
      </w:r>
      <w:r w:rsidRPr="00924306">
        <w:rPr>
          <w:rFonts w:eastAsia="SimSun"/>
          <w:szCs w:val="24"/>
        </w:rPr>
        <w:t xml:space="preserve">, held </w:t>
      </w:r>
      <w:r w:rsidR="00D5426B" w:rsidRPr="00924306">
        <w:rPr>
          <w:rFonts w:eastAsia="SimSun"/>
          <w:szCs w:val="24"/>
        </w:rPr>
        <w:t>[</w:t>
      </w:r>
      <w:r w:rsidR="004A6CE8" w:rsidRPr="00924306">
        <w:rPr>
          <w:rFonts w:eastAsia="SimSun"/>
          <w:szCs w:val="24"/>
        </w:rPr>
        <w:t xml:space="preserve">8 – 12 </w:t>
      </w:r>
      <w:r w:rsidR="00E4299B" w:rsidRPr="00924306">
        <w:rPr>
          <w:rFonts w:eastAsia="SimSun"/>
          <w:szCs w:val="24"/>
        </w:rPr>
        <w:t>October</w:t>
      </w:r>
      <w:r w:rsidR="00D5426B" w:rsidRPr="00924306">
        <w:rPr>
          <w:rFonts w:eastAsia="SimSun"/>
          <w:szCs w:val="24"/>
        </w:rPr>
        <w:t>]</w:t>
      </w:r>
      <w:r w:rsidRPr="00924306">
        <w:rPr>
          <w:rFonts w:eastAsia="SimSun"/>
          <w:szCs w:val="24"/>
        </w:rPr>
        <w:t xml:space="preserve"> 201</w:t>
      </w:r>
      <w:r w:rsidR="00B67853" w:rsidRPr="00924306">
        <w:rPr>
          <w:rFonts w:eastAsia="SimSun"/>
          <w:szCs w:val="24"/>
        </w:rPr>
        <w:t>8</w:t>
      </w:r>
      <w:r w:rsidRPr="00924306">
        <w:rPr>
          <w:rFonts w:eastAsia="SimSun"/>
          <w:szCs w:val="24"/>
        </w:rPr>
        <w:t>,</w:t>
      </w:r>
      <w:ins w:id="10" w:author="Seamus Doyle" w:date="2018-10-24T11:00:00Z">
        <w:r w:rsidR="00346529" w:rsidRPr="00346529">
          <w:t xml:space="preserve"> </w:t>
        </w:r>
        <w:r w:rsidR="00346529" w:rsidRPr="00346529">
          <w:rPr>
            <w:rFonts w:eastAsia="SimSun"/>
            <w:szCs w:val="24"/>
          </w:rPr>
          <w:t>and the operational experts, held 22 – 26 October 2018,</w:t>
        </w:r>
      </w:ins>
      <w:r w:rsidRPr="00924306">
        <w:rPr>
          <w:rFonts w:eastAsia="SimSun"/>
          <w:szCs w:val="24"/>
        </w:rPr>
        <w:t xml:space="preserve"> IALA reviewed </w:t>
      </w:r>
      <w:r w:rsidR="00F00219" w:rsidRPr="00924306">
        <w:rPr>
          <w:rFonts w:eastAsia="SimSun"/>
          <w:szCs w:val="24"/>
        </w:rPr>
        <w:t xml:space="preserve">the </w:t>
      </w:r>
      <w:r w:rsidR="00B67853" w:rsidRPr="00924306">
        <w:rPr>
          <w:rFonts w:eastAsia="SimSun"/>
          <w:szCs w:val="24"/>
        </w:rPr>
        <w:t xml:space="preserve">liaison provided by ITU WP 5B </w:t>
      </w:r>
      <w:r w:rsidR="00D5426B" w:rsidRPr="00924306">
        <w:rPr>
          <w:rFonts w:eastAsia="SimSun"/>
          <w:szCs w:val="24"/>
        </w:rPr>
        <w:t>[</w:t>
      </w:r>
      <w:r w:rsidR="004F7CEF" w:rsidRPr="00924306">
        <w:rPr>
          <w:rFonts w:eastAsia="SimSun"/>
          <w:szCs w:val="24"/>
        </w:rPr>
        <w:t>20 June 2018</w:t>
      </w:r>
      <w:r w:rsidR="00D5426B" w:rsidRPr="00924306">
        <w:rPr>
          <w:rFonts w:eastAsia="SimSun"/>
          <w:szCs w:val="24"/>
        </w:rPr>
        <w:t xml:space="preserve"> / </w:t>
      </w:r>
      <w:r w:rsidR="004A6CE8" w:rsidRPr="00924306">
        <w:rPr>
          <w:rFonts w:eastAsia="SimSun"/>
          <w:szCs w:val="24"/>
        </w:rPr>
        <w:t>5B/538-E</w:t>
      </w:r>
      <w:r w:rsidR="00D5426B" w:rsidRPr="00924306">
        <w:rPr>
          <w:rFonts w:eastAsia="SimSun"/>
          <w:szCs w:val="24"/>
        </w:rPr>
        <w:t>].</w:t>
      </w:r>
      <w:r w:rsidR="001B1B02" w:rsidRPr="00924306">
        <w:rPr>
          <w:rFonts w:eastAsia="SimSun"/>
        </w:rPr>
        <w:t xml:space="preserve"> </w:t>
      </w:r>
    </w:p>
    <w:p w14:paraId="6635EC38" w14:textId="3DB3FD55" w:rsidR="00CA1BBE" w:rsidRPr="00924306" w:rsidRDefault="00CA1BBE" w:rsidP="008610EE">
      <w:pPr>
        <w:rPr>
          <w:rFonts w:eastAsia="SimSun"/>
          <w:b/>
        </w:rPr>
      </w:pPr>
      <w:r w:rsidRPr="00924306">
        <w:rPr>
          <w:rFonts w:eastAsia="SimSun"/>
        </w:rPr>
        <w:t xml:space="preserve">IALA notes the continuing work on autonomous maritime radio devices (AMRD).  As advised previously, IALA has published a recommendation on Mobile Aids to Navigation (MAtoN) (IALA Recommendation R1016) which is available on the IALA website at </w:t>
      </w:r>
      <w:hyperlink r:id="rId9" w:history="1">
        <w:r w:rsidRPr="00924306">
          <w:rPr>
            <w:rStyle w:val="Hyperlink"/>
            <w:rFonts w:eastAsia="SimSun"/>
          </w:rPr>
          <w:t>http://www.iala-aism.org/product/r1016-mobile-marine-aids-navigation-maton/</w:t>
        </w:r>
      </w:hyperlink>
    </w:p>
    <w:p w14:paraId="6F0656BF" w14:textId="0058BE21" w:rsidR="009B6D91" w:rsidRPr="00924306" w:rsidRDefault="009B6D91" w:rsidP="00BF0205">
      <w:pPr>
        <w:rPr>
          <w:rFonts w:eastAsia="SimSun"/>
        </w:rPr>
      </w:pPr>
      <w:r w:rsidRPr="00924306">
        <w:rPr>
          <w:rFonts w:eastAsia="SimSun"/>
        </w:rPr>
        <w:t xml:space="preserve">To determine the right numbering scheme for </w:t>
      </w:r>
      <w:del w:id="11" w:author="Seamus Doyle" w:date="2018-10-24T10:16:00Z">
        <w:r w:rsidRPr="00924306" w:rsidDel="00EE506F">
          <w:rPr>
            <w:rFonts w:eastAsia="SimSun"/>
          </w:rPr>
          <w:delText>ARMD</w:delText>
        </w:r>
      </w:del>
      <w:ins w:id="12" w:author="Seamus Doyle" w:date="2018-10-24T10:16:00Z">
        <w:r w:rsidR="00EE506F">
          <w:rPr>
            <w:rFonts w:eastAsia="SimSun"/>
          </w:rPr>
          <w:t>AMRD</w:t>
        </w:r>
      </w:ins>
      <w:r w:rsidRPr="00924306">
        <w:rPr>
          <w:rFonts w:eastAsia="SimSun"/>
        </w:rPr>
        <w:t xml:space="preserve"> it should be clear what the difference is between </w:t>
      </w:r>
      <w:ins w:id="13" w:author="Seamus Doyle" w:date="2018-10-24T11:01:00Z">
        <w:r w:rsidR="00346529">
          <w:rPr>
            <w:rFonts w:eastAsia="SimSun"/>
          </w:rPr>
          <w:t xml:space="preserve">a </w:t>
        </w:r>
        <w:r w:rsidR="00346529" w:rsidRPr="00346529">
          <w:rPr>
            <w:rFonts w:eastAsia="SimSun"/>
          </w:rPr>
          <w:t>Marine Aid to Navigation (AtoN), Mobile Marine Aid to Navigation (MAtoN</w:t>
        </w:r>
        <w:proofErr w:type="gramStart"/>
        <w:r w:rsidR="00346529" w:rsidRPr="00346529">
          <w:rPr>
            <w:rFonts w:eastAsia="SimSun"/>
          </w:rPr>
          <w:t>)</w:t>
        </w:r>
      </w:ins>
      <w:proofErr w:type="gramEnd"/>
      <w:del w:id="14" w:author="Seamus Doyle" w:date="2018-10-24T11:01:00Z">
        <w:r w:rsidRPr="00924306" w:rsidDel="00346529">
          <w:rPr>
            <w:rFonts w:eastAsia="SimSun"/>
          </w:rPr>
          <w:delText>a</w:delText>
        </w:r>
        <w:r w:rsidR="00107506" w:rsidDel="00346529">
          <w:rPr>
            <w:rFonts w:eastAsia="SimSun"/>
          </w:rPr>
          <w:delText>n</w:delText>
        </w:r>
        <w:r w:rsidRPr="00924306" w:rsidDel="00346529">
          <w:rPr>
            <w:rFonts w:eastAsia="SimSun"/>
          </w:rPr>
          <w:delText xml:space="preserve"> AtoN, MAtoN </w:delText>
        </w:r>
      </w:del>
      <w:r w:rsidRPr="00924306">
        <w:rPr>
          <w:rFonts w:eastAsia="SimSun"/>
        </w:rPr>
        <w:t xml:space="preserve">and </w:t>
      </w:r>
      <w:del w:id="15" w:author="Seamus Doyle" w:date="2018-10-24T10:16:00Z">
        <w:r w:rsidRPr="00924306" w:rsidDel="00EE506F">
          <w:rPr>
            <w:rFonts w:eastAsia="SimSun"/>
          </w:rPr>
          <w:delText>ARMD</w:delText>
        </w:r>
      </w:del>
      <w:ins w:id="16" w:author="Seamus Doyle" w:date="2018-10-24T10:16:00Z">
        <w:r w:rsidR="00EE506F">
          <w:rPr>
            <w:rFonts w:eastAsia="SimSun"/>
          </w:rPr>
          <w:t>AMRD</w:t>
        </w:r>
      </w:ins>
      <w:r w:rsidRPr="00924306">
        <w:rPr>
          <w:rFonts w:eastAsia="SimSun"/>
        </w:rPr>
        <w:t xml:space="preserve"> Group A. </w:t>
      </w:r>
      <w:r w:rsidR="00F9105D" w:rsidRPr="00924306">
        <w:rPr>
          <w:rFonts w:eastAsia="SimSun"/>
        </w:rPr>
        <w:t xml:space="preserve">IALA </w:t>
      </w:r>
      <w:r w:rsidR="00752D63">
        <w:rPr>
          <w:rFonts w:eastAsia="SimSun"/>
        </w:rPr>
        <w:t>notes</w:t>
      </w:r>
      <w:r w:rsidR="00F9105D" w:rsidRPr="00924306">
        <w:rPr>
          <w:rFonts w:eastAsia="SimSun"/>
        </w:rPr>
        <w:t xml:space="preserve"> the following </w:t>
      </w:r>
      <w:r w:rsidRPr="00924306">
        <w:rPr>
          <w:rFonts w:eastAsia="SimSun"/>
        </w:rPr>
        <w:t>definition</w:t>
      </w:r>
      <w:r w:rsidR="00F9105D" w:rsidRPr="00924306">
        <w:rPr>
          <w:rFonts w:eastAsia="SimSun"/>
        </w:rPr>
        <w:t>s</w:t>
      </w:r>
      <w:r w:rsidR="00CA1BBE" w:rsidRPr="00924306">
        <w:rPr>
          <w:rFonts w:eastAsia="SimSun"/>
        </w:rPr>
        <w:t>.</w:t>
      </w:r>
      <w:r w:rsidRPr="00924306">
        <w:rPr>
          <w:rFonts w:eastAsia="SimSun"/>
        </w:rPr>
        <w:t xml:space="preserve"> </w:t>
      </w:r>
    </w:p>
    <w:p w14:paraId="5EDCEE54" w14:textId="7485A8DC" w:rsidR="00152D47" w:rsidRPr="00924306" w:rsidRDefault="00152D47" w:rsidP="00BF0205">
      <w:pPr>
        <w:rPr>
          <w:rFonts w:eastAsia="SimSun"/>
        </w:rPr>
      </w:pPr>
      <w:r w:rsidRPr="00924306">
        <w:rPr>
          <w:rFonts w:eastAsia="SimSun"/>
        </w:rPr>
        <w:t>Definitions:</w:t>
      </w:r>
    </w:p>
    <w:p w14:paraId="46ABF915" w14:textId="2A44F2A9" w:rsidR="00152D47" w:rsidRPr="00924306" w:rsidRDefault="00152D47" w:rsidP="00BF0205">
      <w:pPr>
        <w:rPr>
          <w:rFonts w:eastAsia="SimSun"/>
          <w:i/>
        </w:rPr>
      </w:pPr>
      <w:r w:rsidRPr="00924306">
        <w:rPr>
          <w:rFonts w:eastAsia="SimSun"/>
          <w:i/>
        </w:rPr>
        <w:t>A</w:t>
      </w:r>
      <w:r w:rsidR="0085640C">
        <w:rPr>
          <w:rFonts w:eastAsia="SimSun"/>
          <w:i/>
        </w:rPr>
        <w:t>n</w:t>
      </w:r>
      <w:r w:rsidRPr="00924306">
        <w:rPr>
          <w:rFonts w:eastAsia="SimSun"/>
          <w:i/>
        </w:rPr>
        <w:t xml:space="preserve"> AtoN</w:t>
      </w:r>
      <w:r w:rsidRPr="00924306">
        <w:rPr>
          <w:i/>
        </w:rPr>
        <w:t xml:space="preserve"> is a</w:t>
      </w:r>
      <w:r w:rsidRPr="00924306">
        <w:rPr>
          <w:rFonts w:eastAsia="SimSun"/>
          <w:i/>
        </w:rPr>
        <w:t xml:space="preserve"> device, system or service, external to vessels, designed and operated to enhance safe and efficient navigation of individual vessels and/or vessel traffic. </w:t>
      </w:r>
      <w:r w:rsidR="00463D22" w:rsidRPr="00924306">
        <w:rPr>
          <w:rFonts w:eastAsia="SimSun"/>
          <w:i/>
        </w:rPr>
        <w:t xml:space="preserve">(IALA </w:t>
      </w:r>
      <w:r w:rsidR="000261B6" w:rsidRPr="00924306">
        <w:rPr>
          <w:rFonts w:eastAsia="SimSun"/>
          <w:i/>
        </w:rPr>
        <w:t>Dictionary</w:t>
      </w:r>
      <w:r w:rsidR="00463D22" w:rsidRPr="00924306">
        <w:rPr>
          <w:rFonts w:eastAsia="SimSun"/>
          <w:i/>
        </w:rPr>
        <w:t>)</w:t>
      </w:r>
    </w:p>
    <w:p w14:paraId="08423540" w14:textId="68129F93" w:rsidR="00152D47" w:rsidRPr="00924306" w:rsidRDefault="00152D47" w:rsidP="00152D47">
      <w:pPr>
        <w:rPr>
          <w:rFonts w:eastAsia="SimSun"/>
          <w:i/>
        </w:rPr>
      </w:pPr>
      <w:r w:rsidRPr="00924306">
        <w:rPr>
          <w:rFonts w:eastAsia="SimSun"/>
          <w:i/>
        </w:rPr>
        <w:t>A MAtoN shall be defined as a non‐fixed or un‐moored AtoN; but does not include a fixed or moored buoy that is adrift from station, temporary or otherwise.</w:t>
      </w:r>
      <w:r w:rsidR="00463D22" w:rsidRPr="00924306">
        <w:rPr>
          <w:rFonts w:eastAsia="SimSun"/>
          <w:i/>
        </w:rPr>
        <w:t xml:space="preserve"> (IALA R1016)</w:t>
      </w:r>
    </w:p>
    <w:p w14:paraId="3D65B676" w14:textId="77777777" w:rsidR="00663270" w:rsidRPr="00924306" w:rsidRDefault="00663270" w:rsidP="00663270">
      <w:pPr>
        <w:pStyle w:val="enumlev1"/>
        <w:ind w:left="0" w:firstLine="0"/>
        <w:rPr>
          <w:i/>
          <w:iCs/>
        </w:rPr>
      </w:pPr>
      <w:r w:rsidRPr="00924306">
        <w:rPr>
          <w:i/>
          <w:iCs/>
        </w:rPr>
        <w:t>The term “</w:t>
      </w:r>
      <w:bookmarkStart w:id="17" w:name="_Hlk526948257"/>
      <w:r w:rsidRPr="00924306">
        <w:rPr>
          <w:i/>
          <w:iCs/>
        </w:rPr>
        <w:t xml:space="preserve">enhance safety of navigation” </w:t>
      </w:r>
      <w:bookmarkEnd w:id="17"/>
      <w:r w:rsidRPr="00924306">
        <w:rPr>
          <w:i/>
          <w:iCs/>
        </w:rPr>
        <w:t xml:space="preserve">is derived from the International Convention for the Safety of Life at Sea (SOLAS), as amended. Within SOLAS, Chapter V is titled “Safety of navigation” and contains all relevant regulations. Any signal or information originated by </w:t>
      </w:r>
      <w:proofErr w:type="gramStart"/>
      <w:r w:rsidRPr="00924306">
        <w:rPr>
          <w:i/>
          <w:iCs/>
        </w:rPr>
        <w:t>an</w:t>
      </w:r>
      <w:proofErr w:type="gramEnd"/>
      <w:r w:rsidRPr="00924306">
        <w:rPr>
          <w:i/>
          <w:iCs/>
        </w:rPr>
        <w:t xml:space="preserve"> device, which reaches the navigator, may influence the safety of navigation. This includes AIS (signals should be shown on Radar and eventually also on the electronic display and information system) and VHF (working channels and Ch. 70). In any case the navigator has to decide how to proceed. In a positive case the safety of navigation will be enhanced. The term “safety of navigation” is used in SOLAS and other IMO documents, however there is no definition existing. The regulations listed in SOLAS Chapter V are relevant to achieve safety of navigation.</w:t>
      </w:r>
    </w:p>
    <w:p w14:paraId="7D600067" w14:textId="7B7B4574" w:rsidR="00463D22" w:rsidRPr="00924306" w:rsidRDefault="00463D22" w:rsidP="00463D22">
      <w:pPr>
        <w:rPr>
          <w:i/>
          <w:iCs/>
        </w:rPr>
      </w:pPr>
      <w:r w:rsidRPr="00924306">
        <w:rPr>
          <w:i/>
          <w:iCs/>
        </w:rPr>
        <w:t>An AMRD is a mobile station; operating at sea and transmitting independently of a ship station or a coast station. Two groups of AMRDs are identified (ITU document 5B/411-E November 2017):</w:t>
      </w:r>
    </w:p>
    <w:p w14:paraId="66FC62E1" w14:textId="77777777" w:rsidR="00463D22" w:rsidRPr="00924306" w:rsidRDefault="00463D22" w:rsidP="00463D22">
      <w:pPr>
        <w:pStyle w:val="enumlev1"/>
        <w:rPr>
          <w:i/>
        </w:rPr>
      </w:pPr>
      <w:r w:rsidRPr="00924306">
        <w:rPr>
          <w:i/>
        </w:rPr>
        <w:lastRenderedPageBreak/>
        <w:t>–</w:t>
      </w:r>
      <w:r w:rsidRPr="00924306">
        <w:rPr>
          <w:i/>
        </w:rPr>
        <w:tab/>
        <w:t>Group A: AMRDs that enhance the safety of navigation,</w:t>
      </w:r>
    </w:p>
    <w:p w14:paraId="1E9306DE" w14:textId="4B1716D5" w:rsidR="009B6D91" w:rsidRPr="00924306" w:rsidRDefault="00463D22" w:rsidP="00150214">
      <w:pPr>
        <w:pStyle w:val="enumlev1"/>
        <w:rPr>
          <w:i/>
        </w:rPr>
      </w:pPr>
      <w:r w:rsidRPr="00924306">
        <w:rPr>
          <w:i/>
        </w:rPr>
        <w:t>–</w:t>
      </w:r>
      <w:r w:rsidRPr="00924306">
        <w:rPr>
          <w:i/>
        </w:rPr>
        <w:tab/>
        <w:t>Group B: AMRDs that do not enhance the safety of navigation (AMRDs which deliver signals or information which do not concern the vessel can distract or mislead the navigator and degrade the safety of navigation).</w:t>
      </w:r>
    </w:p>
    <w:p w14:paraId="0DCA7030" w14:textId="72F9218B" w:rsidR="000261B6" w:rsidRPr="00924306" w:rsidRDefault="000261B6" w:rsidP="000261B6">
      <w:pPr>
        <w:rPr>
          <w:rFonts w:eastAsia="SimSun"/>
        </w:rPr>
      </w:pPr>
      <w:r w:rsidRPr="00924306">
        <w:rPr>
          <w:rFonts w:eastAsia="SimSun"/>
        </w:rPr>
        <w:t xml:space="preserve">IALA recommends that the use of MAtoN should be strictly controlled, authorised by a competent authority and only used when </w:t>
      </w:r>
      <w:ins w:id="18" w:author="Phil Day" w:date="2018-10-24T08:11:00Z">
        <w:r w:rsidR="00752D63">
          <w:rPr>
            <w:rFonts w:eastAsia="SimSun"/>
          </w:rPr>
          <w:t xml:space="preserve">a </w:t>
        </w:r>
      </w:ins>
      <w:r w:rsidRPr="00924306">
        <w:rPr>
          <w:rFonts w:eastAsia="SimSun"/>
        </w:rPr>
        <w:t>risk assessment has determined the requirement and benefit. (IALA R1016)</w:t>
      </w:r>
    </w:p>
    <w:p w14:paraId="27784D73" w14:textId="5A88C7BB" w:rsidR="000261B6" w:rsidRPr="00924306" w:rsidRDefault="000261B6" w:rsidP="00ED1A0A">
      <w:pPr>
        <w:pStyle w:val="enumlev1"/>
        <w:tabs>
          <w:tab w:val="clear" w:pos="1134"/>
          <w:tab w:val="left" w:pos="0"/>
        </w:tabs>
        <w:ind w:left="0" w:firstLine="0"/>
        <w:rPr>
          <w:rFonts w:eastAsia="SimSun"/>
        </w:rPr>
      </w:pPr>
      <w:r w:rsidRPr="00924306">
        <w:rPr>
          <w:rFonts w:eastAsia="SimSun"/>
        </w:rPr>
        <w:t xml:space="preserve">IALA </w:t>
      </w:r>
      <w:r w:rsidR="00F05823" w:rsidRPr="00924306">
        <w:rPr>
          <w:rFonts w:eastAsia="SimSun"/>
        </w:rPr>
        <w:t xml:space="preserve">notes that </w:t>
      </w:r>
      <w:r w:rsidR="005932F8" w:rsidRPr="00924306">
        <w:rPr>
          <w:rFonts w:eastAsia="SimSun"/>
        </w:rPr>
        <w:t xml:space="preserve">AtoN and </w:t>
      </w:r>
      <w:r w:rsidRPr="00924306">
        <w:rPr>
          <w:rFonts w:eastAsia="SimSun"/>
        </w:rPr>
        <w:t xml:space="preserve">MAtoN </w:t>
      </w:r>
      <w:r w:rsidR="00F05823" w:rsidRPr="00924306">
        <w:rPr>
          <w:rFonts w:eastAsia="SimSun"/>
        </w:rPr>
        <w:t>are</w:t>
      </w:r>
      <w:r w:rsidRPr="00924306">
        <w:rPr>
          <w:rFonts w:eastAsia="SimSun"/>
        </w:rPr>
        <w:t xml:space="preserve"> </w:t>
      </w:r>
      <w:r w:rsidR="00F05823" w:rsidRPr="00924306">
        <w:rPr>
          <w:rFonts w:eastAsia="SimSun"/>
        </w:rPr>
        <w:t xml:space="preserve">not </w:t>
      </w:r>
      <w:ins w:id="19" w:author="Phil Day" w:date="2018-10-24T08:11:00Z">
        <w:r w:rsidR="00752D63">
          <w:rPr>
            <w:rFonts w:eastAsia="SimSun"/>
          </w:rPr>
          <w:t xml:space="preserve">considered to be </w:t>
        </w:r>
      </w:ins>
      <w:r w:rsidR="00F05823" w:rsidRPr="00924306">
        <w:rPr>
          <w:rFonts w:eastAsia="SimSun"/>
        </w:rPr>
        <w:t>AMRDs,</w:t>
      </w:r>
      <w:r w:rsidRPr="00924306">
        <w:rPr>
          <w:rFonts w:eastAsia="SimSun"/>
        </w:rPr>
        <w:t xml:space="preserve"> and </w:t>
      </w:r>
      <w:r w:rsidR="005932F8" w:rsidRPr="00924306">
        <w:rPr>
          <w:rFonts w:eastAsia="SimSun"/>
        </w:rPr>
        <w:t>both AtoN and MAtoN are</w:t>
      </w:r>
      <w:r w:rsidRPr="00924306">
        <w:rPr>
          <w:rFonts w:eastAsia="SimSun"/>
        </w:rPr>
        <w:t xml:space="preserve"> subject to </w:t>
      </w:r>
      <w:r w:rsidR="005932F8" w:rsidRPr="00924306">
        <w:rPr>
          <w:rFonts w:eastAsia="SimSun"/>
        </w:rPr>
        <w:t>IALA guidelines and recommendations</w:t>
      </w:r>
      <w:r w:rsidRPr="00924306">
        <w:rPr>
          <w:rFonts w:eastAsia="SimSun"/>
        </w:rPr>
        <w:t>.</w:t>
      </w:r>
    </w:p>
    <w:p w14:paraId="5B6D5AB8" w14:textId="23BFEA42" w:rsidR="00952B32" w:rsidRPr="00924306" w:rsidRDefault="003F01DE" w:rsidP="00ED1A0A">
      <w:pPr>
        <w:pStyle w:val="enumlev1"/>
        <w:tabs>
          <w:tab w:val="clear" w:pos="1134"/>
          <w:tab w:val="left" w:pos="0"/>
        </w:tabs>
        <w:ind w:left="0" w:firstLine="0"/>
        <w:rPr>
          <w:rFonts w:eastAsia="SimSun"/>
        </w:rPr>
      </w:pPr>
      <w:r w:rsidRPr="00924306">
        <w:rPr>
          <w:rFonts w:eastAsia="SimSun"/>
        </w:rPr>
        <w:t xml:space="preserve">IALA recommends that competent authorities </w:t>
      </w:r>
      <w:ins w:id="20" w:author="Phil Day" w:date="2018-10-24T08:12:00Z">
        <w:r w:rsidR="00752D63">
          <w:rPr>
            <w:rFonts w:eastAsia="SimSun"/>
          </w:rPr>
          <w:t xml:space="preserve">critically consider the benefits that an AMRD has to safety of navigation, and </w:t>
        </w:r>
      </w:ins>
      <w:r w:rsidRPr="00924306">
        <w:rPr>
          <w:rFonts w:eastAsia="SimSun"/>
        </w:rPr>
        <w:t xml:space="preserve">have the discretion to determine if </w:t>
      </w:r>
      <w:del w:id="21" w:author="Phil Day" w:date="2018-10-24T08:13:00Z">
        <w:r w:rsidRPr="00924306" w:rsidDel="00752D63">
          <w:rPr>
            <w:rFonts w:eastAsia="SimSun"/>
          </w:rPr>
          <w:delText xml:space="preserve">an </w:delText>
        </w:r>
      </w:del>
      <w:proofErr w:type="gramStart"/>
      <w:ins w:id="22" w:author="Phil Day" w:date="2018-10-24T08:13:00Z">
        <w:r w:rsidR="00752D63">
          <w:rPr>
            <w:rFonts w:eastAsia="SimSun"/>
          </w:rPr>
          <w:t xml:space="preserve">the </w:t>
        </w:r>
        <w:r w:rsidR="00752D63" w:rsidRPr="00924306">
          <w:rPr>
            <w:rFonts w:eastAsia="SimSun"/>
          </w:rPr>
          <w:t xml:space="preserve"> </w:t>
        </w:r>
      </w:ins>
      <w:r w:rsidRPr="00924306">
        <w:rPr>
          <w:rFonts w:eastAsia="SimSun"/>
        </w:rPr>
        <w:t>application</w:t>
      </w:r>
      <w:proofErr w:type="gramEnd"/>
      <w:r w:rsidRPr="00924306">
        <w:rPr>
          <w:rFonts w:eastAsia="SimSun"/>
        </w:rPr>
        <w:t xml:space="preserve"> </w:t>
      </w:r>
      <w:r w:rsidR="00F05823" w:rsidRPr="00924306">
        <w:rPr>
          <w:rFonts w:eastAsia="SimSun"/>
        </w:rPr>
        <w:t>enhance</w:t>
      </w:r>
      <w:ins w:id="23" w:author="Phil Day" w:date="2018-10-24T08:13:00Z">
        <w:r w:rsidR="00752D63">
          <w:rPr>
            <w:rFonts w:eastAsia="SimSun"/>
          </w:rPr>
          <w:t>s</w:t>
        </w:r>
      </w:ins>
      <w:r w:rsidR="00F05823" w:rsidRPr="00924306">
        <w:rPr>
          <w:rFonts w:eastAsia="SimSun"/>
        </w:rPr>
        <w:t xml:space="preserve"> safety of navigation</w:t>
      </w:r>
      <w:r w:rsidR="005932F8" w:rsidRPr="00924306">
        <w:rPr>
          <w:rFonts w:eastAsia="SimSun"/>
        </w:rPr>
        <w:t>.</w:t>
      </w:r>
    </w:p>
    <w:p w14:paraId="201DD4B8" w14:textId="190FA1E6" w:rsidR="003F01DE" w:rsidRPr="00924306" w:rsidRDefault="003F01DE" w:rsidP="00ED1A0A">
      <w:pPr>
        <w:pStyle w:val="enumlev1"/>
        <w:tabs>
          <w:tab w:val="clear" w:pos="1134"/>
          <w:tab w:val="left" w:pos="0"/>
        </w:tabs>
        <w:ind w:left="0" w:firstLine="0"/>
        <w:rPr>
          <w:rFonts w:eastAsia="SimSun"/>
        </w:rPr>
      </w:pPr>
      <w:r w:rsidRPr="00924306">
        <w:rPr>
          <w:rFonts w:eastAsia="SimSun"/>
        </w:rPr>
        <w:t>The diagram below represents the different device classifications.</w:t>
      </w:r>
    </w:p>
    <w:p w14:paraId="0F63C613" w14:textId="39BFF14D" w:rsidR="00463D22" w:rsidRPr="00924306" w:rsidRDefault="00BD770F" w:rsidP="00152D47">
      <w:pPr>
        <w:rPr>
          <w:rFonts w:eastAsia="SimSun"/>
        </w:rPr>
      </w:pPr>
      <w:r w:rsidRPr="00924306">
        <w:rPr>
          <w:noProof/>
          <w:lang w:val="en-IE" w:eastAsia="en-IE"/>
        </w:rPr>
        <w:drawing>
          <wp:inline distT="0" distB="0" distL="0" distR="0" wp14:anchorId="6E44B5EE" wp14:editId="1E157F43">
            <wp:extent cx="6093460" cy="3430905"/>
            <wp:effectExtent l="0" t="0" r="254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3460" cy="3430905"/>
                    </a:xfrm>
                    <a:prstGeom prst="rect">
                      <a:avLst/>
                    </a:prstGeom>
                    <a:noFill/>
                    <a:ln>
                      <a:noFill/>
                    </a:ln>
                  </pic:spPr>
                </pic:pic>
              </a:graphicData>
            </a:graphic>
          </wp:inline>
        </w:drawing>
      </w:r>
    </w:p>
    <w:p w14:paraId="5591E017" w14:textId="3BD4CF8C" w:rsidR="003F01DE" w:rsidRPr="00924306" w:rsidRDefault="003F01DE" w:rsidP="00152D47">
      <w:pPr>
        <w:rPr>
          <w:rFonts w:eastAsia="SimSun"/>
        </w:rPr>
      </w:pPr>
      <w:r w:rsidRPr="00924306">
        <w:rPr>
          <w:rFonts w:eastAsia="SimSun"/>
        </w:rPr>
        <w:t xml:space="preserve">In order to help competent </w:t>
      </w:r>
      <w:r w:rsidR="00107506" w:rsidRPr="00924306">
        <w:rPr>
          <w:rFonts w:eastAsia="SimSun"/>
        </w:rPr>
        <w:t>authorities,</w:t>
      </w:r>
      <w:r w:rsidRPr="00924306">
        <w:rPr>
          <w:rFonts w:eastAsia="SimSun"/>
        </w:rPr>
        <w:t xml:space="preserve"> determine the correct</w:t>
      </w:r>
      <w:r w:rsidR="00637746" w:rsidRPr="00924306">
        <w:rPr>
          <w:rFonts w:eastAsia="SimSun"/>
        </w:rPr>
        <w:t xml:space="preserve"> device</w:t>
      </w:r>
      <w:r w:rsidRPr="00924306">
        <w:rPr>
          <w:rFonts w:eastAsia="SimSun"/>
        </w:rPr>
        <w:t xml:space="preserve"> classification </w:t>
      </w:r>
      <w:ins w:id="24" w:author="Phil Day" w:date="2018-10-24T08:14:00Z">
        <w:r w:rsidR="00752D63">
          <w:rPr>
            <w:rFonts w:eastAsia="SimSun"/>
          </w:rPr>
          <w:t xml:space="preserve">and aid in the licensing of AIS </w:t>
        </w:r>
      </w:ins>
      <w:r w:rsidRPr="003319A5">
        <w:rPr>
          <w:rFonts w:eastAsia="SimSun"/>
        </w:rPr>
        <w:t xml:space="preserve">AtoN </w:t>
      </w:r>
      <w:del w:id="25" w:author="Phil Day" w:date="2018-10-24T08:14:00Z">
        <w:r w:rsidRPr="003319A5" w:rsidDel="00752D63">
          <w:rPr>
            <w:rFonts w:eastAsia="SimSun"/>
          </w:rPr>
          <w:delText xml:space="preserve">/ </w:delText>
        </w:r>
      </w:del>
      <w:ins w:id="26" w:author="Phil Day" w:date="2018-10-24T08:14:00Z">
        <w:r w:rsidR="00752D63">
          <w:rPr>
            <w:rFonts w:eastAsia="SimSun"/>
          </w:rPr>
          <w:t xml:space="preserve">and </w:t>
        </w:r>
      </w:ins>
      <w:r w:rsidRPr="003319A5">
        <w:rPr>
          <w:rFonts w:eastAsia="SimSun"/>
        </w:rPr>
        <w:t>AMRD</w:t>
      </w:r>
      <w:r w:rsidR="003319A5">
        <w:rPr>
          <w:rFonts w:eastAsia="SimSun"/>
        </w:rPr>
        <w:t xml:space="preserve"> </w:t>
      </w:r>
      <w:r w:rsidRPr="00924306">
        <w:rPr>
          <w:rFonts w:eastAsia="SimSun"/>
        </w:rPr>
        <w:t>the following decision tree is provided.</w:t>
      </w:r>
    </w:p>
    <w:p w14:paraId="098C4E80" w14:textId="64B4B1E8" w:rsidR="00085136" w:rsidRPr="00924306" w:rsidRDefault="00E33B8B" w:rsidP="00152D47">
      <w:pPr>
        <w:rPr>
          <w:rFonts w:eastAsia="SimSun"/>
        </w:rPr>
      </w:pPr>
      <w:r>
        <w:rPr>
          <w:noProof/>
          <w:lang w:val="en-IE" w:eastAsia="en-IE"/>
        </w:rPr>
        <w:lastRenderedPageBreak/>
        <w:drawing>
          <wp:inline distT="0" distB="0" distL="0" distR="0" wp14:anchorId="43672517" wp14:editId="0806CE35">
            <wp:extent cx="3803904" cy="4639104"/>
            <wp:effectExtent l="0" t="0" r="635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06949" cy="4642817"/>
                    </a:xfrm>
                    <a:prstGeom prst="rect">
                      <a:avLst/>
                    </a:prstGeom>
                    <a:noFill/>
                    <a:ln>
                      <a:noFill/>
                    </a:ln>
                  </pic:spPr>
                </pic:pic>
              </a:graphicData>
            </a:graphic>
          </wp:inline>
        </w:drawing>
      </w:r>
    </w:p>
    <w:p w14:paraId="607428F8" w14:textId="5CDF63AE" w:rsidR="00CA1BBE" w:rsidRPr="00924306" w:rsidRDefault="00CA1BBE" w:rsidP="008F4E28">
      <w:pPr>
        <w:rPr>
          <w:lang w:val="en-US"/>
        </w:rPr>
      </w:pPr>
      <w:r w:rsidRPr="00924306">
        <w:rPr>
          <w:rFonts w:eastAsia="SimSun"/>
        </w:rPr>
        <w:t xml:space="preserve">Considering the information </w:t>
      </w:r>
      <w:r w:rsidR="00085136" w:rsidRPr="00924306">
        <w:rPr>
          <w:rFonts w:eastAsia="SimSun"/>
        </w:rPr>
        <w:t>provided above</w:t>
      </w:r>
      <w:r w:rsidRPr="00924306">
        <w:rPr>
          <w:rFonts w:eastAsia="SimSun"/>
        </w:rPr>
        <w:t xml:space="preserve"> </w:t>
      </w:r>
      <w:r w:rsidR="00732B61" w:rsidRPr="00924306">
        <w:rPr>
          <w:rFonts w:eastAsia="SimSun"/>
        </w:rPr>
        <w:t>IALA</w:t>
      </w:r>
      <w:r w:rsidR="00B275BE" w:rsidRPr="00924306">
        <w:rPr>
          <w:rFonts w:eastAsia="SimSun"/>
        </w:rPr>
        <w:t xml:space="preserve"> </w:t>
      </w:r>
      <w:r w:rsidR="00BD770F" w:rsidRPr="00924306">
        <w:rPr>
          <w:rFonts w:eastAsia="SimSun"/>
        </w:rPr>
        <w:t>presumes</w:t>
      </w:r>
      <w:r w:rsidRPr="00924306">
        <w:rPr>
          <w:rFonts w:eastAsia="SimSun"/>
        </w:rPr>
        <w:t xml:space="preserve"> that MAtoN </w:t>
      </w:r>
      <w:r w:rsidR="00BD770F" w:rsidRPr="00924306">
        <w:rPr>
          <w:rFonts w:eastAsia="SimSun"/>
        </w:rPr>
        <w:t xml:space="preserve">will </w:t>
      </w:r>
      <w:r w:rsidRPr="00924306">
        <w:rPr>
          <w:rFonts w:eastAsia="SimSun"/>
        </w:rPr>
        <w:t xml:space="preserve">use the same numbering scheme as AtoN </w:t>
      </w:r>
      <w:r w:rsidRPr="00924306">
        <w:rPr>
          <w:lang w:val="en-US"/>
        </w:rPr>
        <w:t>(9</w:t>
      </w:r>
      <w:r w:rsidRPr="00924306">
        <w:rPr>
          <w:rFonts w:ascii="Times New Roman Bold" w:hAnsi="Times New Roman Bold"/>
          <w:vertAlign w:val="subscript"/>
          <w:lang w:val="en-US"/>
        </w:rPr>
        <w:t>1</w:t>
      </w:r>
      <w:r w:rsidRPr="00924306">
        <w:rPr>
          <w:lang w:val="en-US"/>
        </w:rPr>
        <w:t>9</w:t>
      </w:r>
      <w:r w:rsidRPr="00924306">
        <w:rPr>
          <w:rFonts w:ascii="Times New Roman Bold" w:hAnsi="Times New Roman Bold"/>
          <w:vertAlign w:val="subscript"/>
          <w:lang w:val="en-US"/>
        </w:rPr>
        <w:t>2</w:t>
      </w:r>
      <w:r w:rsidRPr="00924306">
        <w:rPr>
          <w:lang w:val="en-US"/>
        </w:rPr>
        <w:t>M</w:t>
      </w:r>
      <w:r w:rsidRPr="00924306">
        <w:rPr>
          <w:rFonts w:ascii="Times New Roman Bold" w:hAnsi="Times New Roman Bold"/>
          <w:vertAlign w:val="subscript"/>
          <w:lang w:val="en-US"/>
        </w:rPr>
        <w:t>3</w:t>
      </w:r>
      <w:r w:rsidRPr="00924306">
        <w:rPr>
          <w:lang w:val="en-US"/>
        </w:rPr>
        <w:t>I</w:t>
      </w:r>
      <w:r w:rsidRPr="00924306">
        <w:rPr>
          <w:rFonts w:ascii="Times New Roman Bold" w:hAnsi="Times New Roman Bold"/>
          <w:vertAlign w:val="subscript"/>
          <w:lang w:val="en-US"/>
        </w:rPr>
        <w:t>4</w:t>
      </w:r>
      <w:r w:rsidRPr="00924306">
        <w:rPr>
          <w:lang w:val="en-US"/>
        </w:rPr>
        <w:t>D</w:t>
      </w:r>
      <w:r w:rsidRPr="00924306">
        <w:rPr>
          <w:rFonts w:ascii="Times New Roman Bold" w:hAnsi="Times New Roman Bold"/>
          <w:vertAlign w:val="subscript"/>
          <w:lang w:val="en-US"/>
        </w:rPr>
        <w:t>5</w:t>
      </w:r>
      <w:r w:rsidRPr="00924306">
        <w:rPr>
          <w:lang w:val="en-US"/>
        </w:rPr>
        <w:t>1</w:t>
      </w:r>
      <w:r w:rsidRPr="00924306">
        <w:rPr>
          <w:rFonts w:ascii="Times New Roman Bold" w:hAnsi="Times New Roman Bold"/>
          <w:vertAlign w:val="subscript"/>
          <w:lang w:val="en-US"/>
        </w:rPr>
        <w:t>6</w:t>
      </w:r>
      <w:r w:rsidRPr="00924306">
        <w:rPr>
          <w:lang w:val="en-US"/>
        </w:rPr>
        <w:t>X</w:t>
      </w:r>
      <w:r w:rsidRPr="00924306">
        <w:rPr>
          <w:rFonts w:ascii="Times New Roman Bold" w:hAnsi="Times New Roman Bold"/>
          <w:vertAlign w:val="subscript"/>
          <w:lang w:val="en-US"/>
        </w:rPr>
        <w:t>7</w:t>
      </w:r>
      <w:r w:rsidRPr="00924306">
        <w:rPr>
          <w:lang w:val="en-US"/>
        </w:rPr>
        <w:t>X</w:t>
      </w:r>
      <w:r w:rsidRPr="00924306">
        <w:rPr>
          <w:rFonts w:ascii="Times New Roman Bold" w:hAnsi="Times New Roman Bold"/>
          <w:vertAlign w:val="subscript"/>
          <w:lang w:val="en-US"/>
        </w:rPr>
        <w:t>8</w:t>
      </w:r>
      <w:r w:rsidRPr="00924306">
        <w:rPr>
          <w:lang w:val="en-US"/>
        </w:rPr>
        <w:t>X</w:t>
      </w:r>
      <w:r w:rsidRPr="00924306">
        <w:rPr>
          <w:rFonts w:ascii="Times New Roman Bold" w:hAnsi="Times New Roman Bold"/>
          <w:vertAlign w:val="subscript"/>
          <w:lang w:val="en-US"/>
        </w:rPr>
        <w:t xml:space="preserve">9 </w:t>
      </w:r>
      <w:r w:rsidRPr="00924306">
        <w:rPr>
          <w:lang w:val="en-US"/>
        </w:rPr>
        <w:t>or 9</w:t>
      </w:r>
      <w:r w:rsidRPr="00924306">
        <w:rPr>
          <w:rFonts w:ascii="Times New Roman Bold" w:hAnsi="Times New Roman Bold"/>
          <w:vertAlign w:val="subscript"/>
          <w:lang w:val="en-US"/>
        </w:rPr>
        <w:t>1</w:t>
      </w:r>
      <w:r w:rsidRPr="00924306">
        <w:rPr>
          <w:lang w:val="en-US"/>
        </w:rPr>
        <w:t>9</w:t>
      </w:r>
      <w:r w:rsidRPr="00924306">
        <w:rPr>
          <w:rFonts w:ascii="Times New Roman Bold" w:hAnsi="Times New Roman Bold"/>
          <w:vertAlign w:val="subscript"/>
          <w:lang w:val="en-US"/>
        </w:rPr>
        <w:t>2</w:t>
      </w:r>
      <w:r w:rsidRPr="00924306">
        <w:rPr>
          <w:lang w:val="en-US"/>
        </w:rPr>
        <w:t>M</w:t>
      </w:r>
      <w:r w:rsidRPr="00924306">
        <w:rPr>
          <w:rFonts w:ascii="Times New Roman Bold" w:hAnsi="Times New Roman Bold"/>
          <w:vertAlign w:val="subscript"/>
          <w:lang w:val="en-US"/>
        </w:rPr>
        <w:t>3</w:t>
      </w:r>
      <w:r w:rsidRPr="00924306">
        <w:rPr>
          <w:lang w:val="en-US"/>
        </w:rPr>
        <w:t>I</w:t>
      </w:r>
      <w:r w:rsidRPr="00924306">
        <w:rPr>
          <w:rFonts w:ascii="Times New Roman Bold" w:hAnsi="Times New Roman Bold"/>
          <w:vertAlign w:val="subscript"/>
          <w:lang w:val="en-US"/>
        </w:rPr>
        <w:t>4</w:t>
      </w:r>
      <w:r w:rsidRPr="00924306">
        <w:rPr>
          <w:lang w:val="en-US"/>
        </w:rPr>
        <w:t>D</w:t>
      </w:r>
      <w:r w:rsidRPr="00924306">
        <w:rPr>
          <w:rFonts w:ascii="Times New Roman Bold" w:hAnsi="Times New Roman Bold"/>
          <w:vertAlign w:val="subscript"/>
          <w:lang w:val="en-US"/>
        </w:rPr>
        <w:t>5</w:t>
      </w:r>
      <w:r w:rsidRPr="00924306">
        <w:rPr>
          <w:lang w:val="en-US"/>
        </w:rPr>
        <w:t>6</w:t>
      </w:r>
      <w:r w:rsidRPr="00924306">
        <w:rPr>
          <w:rFonts w:ascii="Times New Roman Bold" w:hAnsi="Times New Roman Bold"/>
          <w:vertAlign w:val="subscript"/>
          <w:lang w:val="en-US"/>
        </w:rPr>
        <w:t>6</w:t>
      </w:r>
      <w:r w:rsidRPr="00924306">
        <w:rPr>
          <w:lang w:val="en-US"/>
        </w:rPr>
        <w:t>X</w:t>
      </w:r>
      <w:r w:rsidRPr="00924306">
        <w:rPr>
          <w:rFonts w:ascii="Times New Roman Bold" w:hAnsi="Times New Roman Bold"/>
          <w:vertAlign w:val="subscript"/>
          <w:lang w:val="en-US"/>
        </w:rPr>
        <w:t>7</w:t>
      </w:r>
      <w:r w:rsidRPr="00924306">
        <w:rPr>
          <w:lang w:val="en-US"/>
        </w:rPr>
        <w:t>X</w:t>
      </w:r>
      <w:r w:rsidRPr="00924306">
        <w:rPr>
          <w:rFonts w:ascii="Times New Roman Bold" w:hAnsi="Times New Roman Bold"/>
          <w:vertAlign w:val="subscript"/>
          <w:lang w:val="en-US"/>
        </w:rPr>
        <w:t>8</w:t>
      </w:r>
      <w:r w:rsidRPr="00924306">
        <w:rPr>
          <w:lang w:val="en-US"/>
        </w:rPr>
        <w:t>X</w:t>
      </w:r>
      <w:r w:rsidRPr="00924306">
        <w:rPr>
          <w:rFonts w:ascii="Times New Roman Bold" w:hAnsi="Times New Roman Bold"/>
          <w:vertAlign w:val="subscript"/>
          <w:lang w:val="en-US"/>
        </w:rPr>
        <w:t>9</w:t>
      </w:r>
      <w:r w:rsidRPr="00924306">
        <w:rPr>
          <w:lang w:val="en-US"/>
        </w:rPr>
        <w:t>).</w:t>
      </w:r>
    </w:p>
    <w:p w14:paraId="334C75C8" w14:textId="6782A1CC" w:rsidR="00DE6956" w:rsidRDefault="00150214" w:rsidP="00DE6956">
      <w:pPr>
        <w:rPr>
          <w:lang w:val="en-US"/>
        </w:rPr>
      </w:pPr>
      <w:bookmarkStart w:id="27" w:name="_Hlk527006329"/>
      <w:r w:rsidRPr="00924306">
        <w:rPr>
          <w:lang w:val="en-US"/>
        </w:rPr>
        <w:t xml:space="preserve">Since AMRD </w:t>
      </w:r>
      <w:del w:id="28" w:author="Phil Day" w:date="2018-10-24T08:14:00Z">
        <w:r w:rsidRPr="00924306" w:rsidDel="00752D63">
          <w:rPr>
            <w:lang w:val="en-US"/>
          </w:rPr>
          <w:delText xml:space="preserve">Group A </w:delText>
        </w:r>
      </w:del>
      <w:r w:rsidRPr="00924306">
        <w:rPr>
          <w:lang w:val="en-US"/>
        </w:rPr>
        <w:t xml:space="preserve">are not </w:t>
      </w:r>
      <w:ins w:id="29" w:author="Seamus Doyle" w:date="2018-10-24T11:02:00Z">
        <w:r w:rsidR="00346529">
          <w:rPr>
            <w:lang w:val="en-US"/>
          </w:rPr>
          <w:t xml:space="preserve">considered to be </w:t>
        </w:r>
      </w:ins>
      <w:bookmarkStart w:id="30" w:name="_GoBack"/>
      <w:bookmarkEnd w:id="30"/>
      <w:r w:rsidRPr="00924306">
        <w:rPr>
          <w:lang w:val="en-US"/>
        </w:rPr>
        <w:t xml:space="preserve">AtoN </w:t>
      </w:r>
      <w:r w:rsidR="00085136" w:rsidRPr="00924306">
        <w:rPr>
          <w:lang w:val="en-US"/>
        </w:rPr>
        <w:t>or MAtoN</w:t>
      </w:r>
      <w:r w:rsidR="00DE6956">
        <w:rPr>
          <w:lang w:val="en-US"/>
        </w:rPr>
        <w:t>,</w:t>
      </w:r>
      <w:r w:rsidR="00085136" w:rsidRPr="00924306">
        <w:rPr>
          <w:lang w:val="en-US"/>
        </w:rPr>
        <w:t xml:space="preserve"> </w:t>
      </w:r>
      <w:r w:rsidR="00CA1BBE" w:rsidRPr="00924306">
        <w:rPr>
          <w:lang w:val="en-US"/>
        </w:rPr>
        <w:t xml:space="preserve">IALA </w:t>
      </w:r>
      <w:r w:rsidR="00DE6956">
        <w:rPr>
          <w:lang w:val="en-US"/>
        </w:rPr>
        <w:t>believes</w:t>
      </w:r>
      <w:r w:rsidRPr="00924306">
        <w:rPr>
          <w:lang w:val="en-US"/>
        </w:rPr>
        <w:t xml:space="preserve"> the proposed numbering scheme (9</w:t>
      </w:r>
      <w:r w:rsidRPr="00924306">
        <w:rPr>
          <w:rFonts w:ascii="Times New Roman Bold" w:hAnsi="Times New Roman Bold"/>
          <w:vertAlign w:val="subscript"/>
          <w:lang w:val="en-US"/>
        </w:rPr>
        <w:t>1</w:t>
      </w:r>
      <w:r w:rsidRPr="00924306">
        <w:rPr>
          <w:lang w:val="en-US"/>
        </w:rPr>
        <w:t>9</w:t>
      </w:r>
      <w:r w:rsidRPr="00924306">
        <w:rPr>
          <w:rFonts w:ascii="Times New Roman Bold" w:hAnsi="Times New Roman Bold"/>
          <w:vertAlign w:val="subscript"/>
          <w:lang w:val="en-US"/>
        </w:rPr>
        <w:t>2</w:t>
      </w:r>
      <w:r w:rsidRPr="00924306">
        <w:rPr>
          <w:lang w:val="en-US"/>
        </w:rPr>
        <w:t>8</w:t>
      </w:r>
      <w:r w:rsidRPr="00924306">
        <w:rPr>
          <w:rFonts w:ascii="Times New Roman Bold" w:hAnsi="Times New Roman Bold"/>
          <w:vertAlign w:val="subscript"/>
          <w:lang w:val="en-US"/>
        </w:rPr>
        <w:t>3</w:t>
      </w:r>
      <w:r w:rsidRPr="00924306">
        <w:rPr>
          <w:lang w:val="en-US"/>
        </w:rPr>
        <w:t>X</w:t>
      </w:r>
      <w:r w:rsidRPr="00924306">
        <w:rPr>
          <w:rFonts w:ascii="Times New Roman Bold" w:hAnsi="Times New Roman Bold"/>
          <w:vertAlign w:val="subscript"/>
          <w:lang w:val="en-US"/>
        </w:rPr>
        <w:t>4</w:t>
      </w:r>
      <w:r w:rsidRPr="00924306">
        <w:rPr>
          <w:lang w:val="en-US"/>
        </w:rPr>
        <w:t>X</w:t>
      </w:r>
      <w:r w:rsidRPr="00924306">
        <w:rPr>
          <w:rFonts w:ascii="Times New Roman Bold" w:hAnsi="Times New Roman Bold"/>
          <w:vertAlign w:val="subscript"/>
          <w:lang w:val="en-US"/>
        </w:rPr>
        <w:t>5</w:t>
      </w:r>
      <w:r w:rsidRPr="00924306">
        <w:rPr>
          <w:lang w:val="en-US"/>
        </w:rPr>
        <w:t>Y</w:t>
      </w:r>
      <w:r w:rsidRPr="00924306">
        <w:rPr>
          <w:rFonts w:ascii="Times New Roman Bold" w:hAnsi="Times New Roman Bold"/>
          <w:vertAlign w:val="subscript"/>
          <w:lang w:val="en-US"/>
        </w:rPr>
        <w:t>6</w:t>
      </w:r>
      <w:r w:rsidRPr="00924306">
        <w:rPr>
          <w:lang w:val="en-US"/>
        </w:rPr>
        <w:t>Y</w:t>
      </w:r>
      <w:r w:rsidRPr="00924306">
        <w:rPr>
          <w:rFonts w:ascii="Times New Roman Bold" w:hAnsi="Times New Roman Bold"/>
          <w:vertAlign w:val="subscript"/>
          <w:lang w:val="en-US"/>
        </w:rPr>
        <w:t>7</w:t>
      </w:r>
      <w:r w:rsidRPr="00924306">
        <w:rPr>
          <w:lang w:val="en-US"/>
        </w:rPr>
        <w:t>Y</w:t>
      </w:r>
      <w:r w:rsidRPr="00924306">
        <w:rPr>
          <w:rFonts w:ascii="Times New Roman Bold" w:hAnsi="Times New Roman Bold"/>
          <w:vertAlign w:val="subscript"/>
          <w:lang w:val="en-US"/>
        </w:rPr>
        <w:t>8</w:t>
      </w:r>
      <w:r w:rsidRPr="00924306">
        <w:rPr>
          <w:lang w:val="en-US"/>
        </w:rPr>
        <w:t>Y</w:t>
      </w:r>
      <w:r w:rsidRPr="00924306">
        <w:rPr>
          <w:rFonts w:ascii="Times New Roman Bold" w:hAnsi="Times New Roman Bold"/>
          <w:vertAlign w:val="subscript"/>
          <w:lang w:val="en-US"/>
        </w:rPr>
        <w:t>9</w:t>
      </w:r>
      <w:r w:rsidRPr="00924306">
        <w:rPr>
          <w:lang w:val="en-US"/>
        </w:rPr>
        <w:t xml:space="preserve">) </w:t>
      </w:r>
      <w:r w:rsidR="00DE6956">
        <w:rPr>
          <w:lang w:val="en-US"/>
        </w:rPr>
        <w:t>will</w:t>
      </w:r>
      <w:r w:rsidRPr="00924306">
        <w:rPr>
          <w:lang w:val="en-US"/>
        </w:rPr>
        <w:t xml:space="preserve"> cause confusion with current AtoN and MAtoN</w:t>
      </w:r>
      <w:r w:rsidR="00E33B8B">
        <w:rPr>
          <w:lang w:val="en-US"/>
        </w:rPr>
        <w:t xml:space="preserve"> on current installed and operational systems</w:t>
      </w:r>
      <w:r w:rsidR="001955FA">
        <w:rPr>
          <w:lang w:val="en-US"/>
        </w:rPr>
        <w:t>.</w:t>
      </w:r>
      <w:r w:rsidR="00E33B8B">
        <w:rPr>
          <w:lang w:val="en-US"/>
        </w:rPr>
        <w:t xml:space="preserve"> </w:t>
      </w:r>
      <w:r w:rsidR="00DE6956">
        <w:rPr>
          <w:lang w:val="en-US"/>
        </w:rPr>
        <w:t xml:space="preserve"> </w:t>
      </w:r>
      <w:r w:rsidR="00DE6956" w:rsidRPr="00924306">
        <w:rPr>
          <w:lang w:val="en-US"/>
        </w:rPr>
        <w:t xml:space="preserve">IALA suggest that a different numbering scheme </w:t>
      </w:r>
      <w:ins w:id="31" w:author="Phil Day" w:date="2018-10-24T08:14:00Z">
        <w:r w:rsidR="00752D63">
          <w:rPr>
            <w:lang w:val="en-US"/>
          </w:rPr>
          <w:t xml:space="preserve">should </w:t>
        </w:r>
      </w:ins>
      <w:r w:rsidR="00DE6956" w:rsidRPr="00924306">
        <w:rPr>
          <w:lang w:val="en-US"/>
        </w:rPr>
        <w:t xml:space="preserve">be used to distinguish AMRD </w:t>
      </w:r>
      <w:del w:id="32" w:author="Phil Day" w:date="2018-10-24T08:15:00Z">
        <w:r w:rsidR="00DE6956" w:rsidRPr="00924306" w:rsidDel="00752D63">
          <w:rPr>
            <w:lang w:val="en-US"/>
          </w:rPr>
          <w:delText xml:space="preserve">Group A </w:delText>
        </w:r>
      </w:del>
      <w:r w:rsidR="00DE6956">
        <w:rPr>
          <w:lang w:val="en-US"/>
        </w:rPr>
        <w:t>from</w:t>
      </w:r>
      <w:r w:rsidR="00DE6956" w:rsidRPr="00924306">
        <w:rPr>
          <w:lang w:val="en-US"/>
        </w:rPr>
        <w:t xml:space="preserve"> other AIS devices.</w:t>
      </w:r>
    </w:p>
    <w:p w14:paraId="0C9E9F10" w14:textId="38161EDE" w:rsidR="00DE6956" w:rsidRDefault="00DE6956" w:rsidP="008F4E28">
      <w:pPr>
        <w:rPr>
          <w:ins w:id="33" w:author="Phil Day" w:date="2018-10-24T08:19:00Z"/>
          <w:lang w:val="en-US"/>
        </w:rPr>
      </w:pPr>
      <w:r>
        <w:rPr>
          <w:lang w:val="en-US"/>
        </w:rPr>
        <w:t xml:space="preserve">IALA </w:t>
      </w:r>
      <w:r w:rsidRPr="001955FA">
        <w:rPr>
          <w:lang w:val="en-US"/>
        </w:rPr>
        <w:t>noticed that the type of AIS message</w:t>
      </w:r>
      <w:r>
        <w:rPr>
          <w:lang w:val="en-US"/>
        </w:rPr>
        <w:t xml:space="preserve"> </w:t>
      </w:r>
      <w:r w:rsidRPr="001955FA">
        <w:rPr>
          <w:lang w:val="en-US"/>
        </w:rPr>
        <w:t xml:space="preserve">sent </w:t>
      </w:r>
      <w:r>
        <w:rPr>
          <w:lang w:val="en-US"/>
        </w:rPr>
        <w:t xml:space="preserve">and received </w:t>
      </w:r>
      <w:r w:rsidRPr="001955FA">
        <w:rPr>
          <w:lang w:val="en-US"/>
        </w:rPr>
        <w:t xml:space="preserve">will </w:t>
      </w:r>
      <w:r>
        <w:rPr>
          <w:lang w:val="en-US"/>
        </w:rPr>
        <w:t xml:space="preserve">probably </w:t>
      </w:r>
      <w:r w:rsidRPr="001955FA">
        <w:rPr>
          <w:lang w:val="en-US"/>
        </w:rPr>
        <w:t>determine the symbol shown on the display equipment.</w:t>
      </w:r>
    </w:p>
    <w:p w14:paraId="2B8FF5D1" w14:textId="0C0BEF6F" w:rsidR="00752D63" w:rsidDel="002C7C44" w:rsidRDefault="00752D63" w:rsidP="008F4E28">
      <w:pPr>
        <w:rPr>
          <w:del w:id="34" w:author="Phil Day" w:date="2018-10-24T08:20:00Z"/>
          <w:lang w:val="en-US"/>
        </w:rPr>
      </w:pPr>
    </w:p>
    <w:p w14:paraId="6DF7B599" w14:textId="64F26A2B" w:rsidR="00DE6956" w:rsidRDefault="00DE6956" w:rsidP="008F4E28">
      <w:pPr>
        <w:rPr>
          <w:lang w:val="en-US"/>
        </w:rPr>
      </w:pPr>
      <w:r>
        <w:rPr>
          <w:lang w:val="en-US"/>
        </w:rPr>
        <w:t>Issues that may be result include</w:t>
      </w:r>
      <w:r w:rsidR="00E33B8B">
        <w:rPr>
          <w:lang w:val="en-US"/>
        </w:rPr>
        <w:t>:</w:t>
      </w:r>
    </w:p>
    <w:p w14:paraId="2E4D4E3D" w14:textId="1CA1CCBA" w:rsidR="001955FA" w:rsidRPr="00920103" w:rsidRDefault="00E33B8B" w:rsidP="00920103">
      <w:pPr>
        <w:pStyle w:val="ListParagraph"/>
        <w:numPr>
          <w:ilvl w:val="0"/>
          <w:numId w:val="23"/>
        </w:numPr>
        <w:rPr>
          <w:rFonts w:ascii="Times New Roman" w:hAnsi="Times New Roman" w:cs="Times New Roman"/>
          <w:lang w:val="en-US"/>
        </w:rPr>
      </w:pPr>
      <w:r w:rsidRPr="00920103">
        <w:rPr>
          <w:rFonts w:ascii="Times New Roman" w:hAnsi="Times New Roman" w:cs="Times New Roman"/>
          <w:lang w:val="en-US"/>
        </w:rPr>
        <w:t xml:space="preserve">Having </w:t>
      </w:r>
      <w:r w:rsidR="001955FA" w:rsidRPr="00920103">
        <w:rPr>
          <w:rFonts w:ascii="Times New Roman" w:hAnsi="Times New Roman" w:cs="Times New Roman"/>
          <w:lang w:val="en-US"/>
        </w:rPr>
        <w:t>no symbol defined for a</w:t>
      </w:r>
      <w:r w:rsidRPr="00920103">
        <w:rPr>
          <w:rFonts w:ascii="Times New Roman" w:hAnsi="Times New Roman" w:cs="Times New Roman"/>
          <w:lang w:val="en-US"/>
        </w:rPr>
        <w:t>n</w:t>
      </w:r>
      <w:r w:rsidR="001955FA" w:rsidRPr="00920103">
        <w:rPr>
          <w:rFonts w:ascii="Times New Roman" w:hAnsi="Times New Roman" w:cs="Times New Roman"/>
          <w:lang w:val="en-US"/>
        </w:rPr>
        <w:t xml:space="preserve"> AMRD that </w:t>
      </w:r>
      <w:r w:rsidRPr="00920103">
        <w:rPr>
          <w:rFonts w:ascii="Times New Roman" w:hAnsi="Times New Roman" w:cs="Times New Roman"/>
          <w:lang w:val="en-US"/>
        </w:rPr>
        <w:t>might</w:t>
      </w:r>
      <w:r w:rsidR="001955FA" w:rsidRPr="00920103">
        <w:rPr>
          <w:rFonts w:ascii="Times New Roman" w:hAnsi="Times New Roman" w:cs="Times New Roman"/>
          <w:lang w:val="en-US"/>
        </w:rPr>
        <w:t xml:space="preserve"> result in not displaying the </w:t>
      </w:r>
      <w:r w:rsidR="00DE6956">
        <w:rPr>
          <w:rFonts w:ascii="Times New Roman" w:hAnsi="Times New Roman" w:cs="Times New Roman"/>
          <w:lang w:val="en-US"/>
        </w:rPr>
        <w:t>AMRD</w:t>
      </w:r>
      <w:r w:rsidR="001955FA" w:rsidRPr="00920103">
        <w:rPr>
          <w:rFonts w:ascii="Times New Roman" w:hAnsi="Times New Roman" w:cs="Times New Roman"/>
          <w:lang w:val="en-US"/>
        </w:rPr>
        <w:t>;</w:t>
      </w:r>
    </w:p>
    <w:p w14:paraId="77C8F6E8" w14:textId="23C500E5" w:rsidR="001955FA" w:rsidRPr="00920103" w:rsidRDefault="001955FA" w:rsidP="00920103">
      <w:pPr>
        <w:pStyle w:val="ListParagraph"/>
        <w:numPr>
          <w:ilvl w:val="0"/>
          <w:numId w:val="23"/>
        </w:numPr>
        <w:rPr>
          <w:rFonts w:ascii="Times New Roman" w:hAnsi="Times New Roman" w:cs="Times New Roman"/>
          <w:lang w:val="en-US"/>
        </w:rPr>
      </w:pPr>
      <w:r w:rsidRPr="00920103">
        <w:rPr>
          <w:rFonts w:ascii="Times New Roman" w:hAnsi="Times New Roman" w:cs="Times New Roman"/>
          <w:lang w:val="en-US"/>
        </w:rPr>
        <w:t xml:space="preserve">Devices and/or applications like Radar and ECDIS </w:t>
      </w:r>
      <w:r w:rsidR="00DE6956">
        <w:rPr>
          <w:rFonts w:ascii="Times New Roman" w:hAnsi="Times New Roman" w:cs="Times New Roman"/>
          <w:lang w:val="en-US"/>
        </w:rPr>
        <w:t xml:space="preserve">that </w:t>
      </w:r>
      <w:r w:rsidR="00E33B8B" w:rsidRPr="00920103">
        <w:rPr>
          <w:rFonts w:ascii="Times New Roman" w:hAnsi="Times New Roman" w:cs="Times New Roman"/>
          <w:lang w:val="en-US"/>
        </w:rPr>
        <w:t xml:space="preserve">might </w:t>
      </w:r>
      <w:r w:rsidRPr="00920103">
        <w:rPr>
          <w:rFonts w:ascii="Times New Roman" w:hAnsi="Times New Roman" w:cs="Times New Roman"/>
          <w:lang w:val="en-US"/>
        </w:rPr>
        <w:t xml:space="preserve">display </w:t>
      </w:r>
      <w:r w:rsidR="00DE6956">
        <w:rPr>
          <w:rFonts w:ascii="Times New Roman" w:hAnsi="Times New Roman" w:cs="Times New Roman"/>
          <w:lang w:val="en-US"/>
        </w:rPr>
        <w:t>AMRD</w:t>
      </w:r>
      <w:r w:rsidRPr="00920103">
        <w:rPr>
          <w:rFonts w:ascii="Times New Roman" w:hAnsi="Times New Roman" w:cs="Times New Roman"/>
          <w:lang w:val="en-US"/>
        </w:rPr>
        <w:t xml:space="preserve"> as a</w:t>
      </w:r>
      <w:r w:rsidR="003319A5">
        <w:rPr>
          <w:rFonts w:ascii="Times New Roman" w:hAnsi="Times New Roman" w:cs="Times New Roman"/>
          <w:lang w:val="en-US"/>
        </w:rPr>
        <w:t>n</w:t>
      </w:r>
      <w:r w:rsidRPr="00920103">
        <w:rPr>
          <w:rFonts w:ascii="Times New Roman" w:hAnsi="Times New Roman" w:cs="Times New Roman"/>
          <w:lang w:val="en-US"/>
        </w:rPr>
        <w:t xml:space="preserve"> AtoN</w:t>
      </w:r>
      <w:r w:rsidR="00DE6956">
        <w:rPr>
          <w:rFonts w:ascii="Times New Roman" w:hAnsi="Times New Roman" w:cs="Times New Roman"/>
          <w:lang w:val="en-US"/>
        </w:rPr>
        <w:t xml:space="preserve"> or a vessel</w:t>
      </w:r>
      <w:r w:rsidRPr="00920103">
        <w:rPr>
          <w:rFonts w:ascii="Times New Roman" w:hAnsi="Times New Roman" w:cs="Times New Roman"/>
          <w:lang w:val="en-US"/>
        </w:rPr>
        <w:t xml:space="preserve">; </w:t>
      </w:r>
    </w:p>
    <w:p w14:paraId="2661E77E" w14:textId="45ACD2E7" w:rsidR="001955FA" w:rsidRPr="00920103" w:rsidRDefault="001955FA" w:rsidP="00920103">
      <w:pPr>
        <w:pStyle w:val="ListParagraph"/>
        <w:numPr>
          <w:ilvl w:val="0"/>
          <w:numId w:val="23"/>
        </w:numPr>
        <w:rPr>
          <w:rFonts w:ascii="Times New Roman" w:hAnsi="Times New Roman" w:cs="Times New Roman"/>
          <w:lang w:val="en-US"/>
        </w:rPr>
      </w:pPr>
      <w:r w:rsidRPr="00920103">
        <w:rPr>
          <w:rFonts w:ascii="Times New Roman" w:hAnsi="Times New Roman" w:cs="Times New Roman"/>
          <w:lang w:val="en-US"/>
        </w:rPr>
        <w:t>Devices and/or applications might expect a</w:t>
      </w:r>
      <w:r w:rsidR="003319A5">
        <w:rPr>
          <w:rFonts w:ascii="Times New Roman" w:hAnsi="Times New Roman" w:cs="Times New Roman"/>
          <w:lang w:val="en-US"/>
        </w:rPr>
        <w:t>n</w:t>
      </w:r>
      <w:r w:rsidRPr="00920103">
        <w:rPr>
          <w:rFonts w:ascii="Times New Roman" w:hAnsi="Times New Roman" w:cs="Times New Roman"/>
          <w:lang w:val="en-US"/>
        </w:rPr>
        <w:t xml:space="preserve"> AtoN message from these stations and interpret them accordingly</w:t>
      </w:r>
      <w:r w:rsidR="00DE6956">
        <w:rPr>
          <w:rFonts w:ascii="Times New Roman" w:hAnsi="Times New Roman" w:cs="Times New Roman"/>
          <w:lang w:val="en-US"/>
        </w:rPr>
        <w:t>.</w:t>
      </w:r>
    </w:p>
    <w:bookmarkEnd w:id="27"/>
    <w:p w14:paraId="57478A1E" w14:textId="77777777" w:rsidR="002C7C44" w:rsidRDefault="002C7C44" w:rsidP="00BF0205">
      <w:pPr>
        <w:rPr>
          <w:ins w:id="35" w:author="Phil Day" w:date="2018-10-24T08:21:00Z"/>
          <w:lang w:val="en-US"/>
        </w:rPr>
      </w:pPr>
    </w:p>
    <w:p w14:paraId="53624182" w14:textId="77777777" w:rsidR="002C7C44" w:rsidRDefault="002C7C44" w:rsidP="002C7C44">
      <w:pPr>
        <w:rPr>
          <w:ins w:id="36" w:author="Phil Day" w:date="2018-10-24T08:21:00Z"/>
          <w:lang w:val="en-US"/>
        </w:rPr>
      </w:pPr>
      <w:ins w:id="37" w:author="Phil Day" w:date="2018-10-24T08:21:00Z">
        <w:r>
          <w:rPr>
            <w:lang w:val="en-US"/>
          </w:rPr>
          <w:t xml:space="preserve">IALA considers that the symbol used for AMRD must be available on Radar and ECDIS and be substantially different from those used for other AIS devices, especially Class A and B </w:t>
        </w:r>
        <w:proofErr w:type="spellStart"/>
        <w:r>
          <w:rPr>
            <w:lang w:val="en-US"/>
          </w:rPr>
          <w:t>shipborne</w:t>
        </w:r>
        <w:proofErr w:type="spellEnd"/>
        <w:r>
          <w:rPr>
            <w:lang w:val="en-US"/>
          </w:rPr>
          <w:t xml:space="preserve"> AIS</w:t>
        </w:r>
      </w:ins>
    </w:p>
    <w:p w14:paraId="6E8A86CC" w14:textId="77777777" w:rsidR="002C7C44" w:rsidRDefault="002C7C44" w:rsidP="00BF0205">
      <w:pPr>
        <w:rPr>
          <w:ins w:id="38" w:author="Phil Day" w:date="2018-10-24T08:21:00Z"/>
          <w:lang w:val="en-US"/>
        </w:rPr>
      </w:pPr>
    </w:p>
    <w:p w14:paraId="73C44A02" w14:textId="0729456C" w:rsidR="00E33B8B" w:rsidRDefault="00E33B8B" w:rsidP="00BF0205">
      <w:pPr>
        <w:rPr>
          <w:ins w:id="39" w:author="Phil Day" w:date="2018-10-24T08:17:00Z"/>
          <w:lang w:val="en-US"/>
        </w:rPr>
      </w:pPr>
      <w:r>
        <w:rPr>
          <w:lang w:val="en-US"/>
        </w:rPr>
        <w:lastRenderedPageBreak/>
        <w:t xml:space="preserve">IALA suggest to </w:t>
      </w:r>
      <w:r w:rsidR="009A1E2D">
        <w:rPr>
          <w:lang w:val="en-US"/>
        </w:rPr>
        <w:t xml:space="preserve">confirm the impact of the chosen numbering scheme for AMRD </w:t>
      </w:r>
      <w:del w:id="40" w:author="Phil Day" w:date="2018-10-24T08:17:00Z">
        <w:r w:rsidR="009A1E2D" w:rsidDel="00752D63">
          <w:rPr>
            <w:lang w:val="en-US"/>
          </w:rPr>
          <w:delText xml:space="preserve">Group A </w:delText>
        </w:r>
      </w:del>
      <w:r w:rsidR="009A1E2D">
        <w:rPr>
          <w:lang w:val="en-US"/>
        </w:rPr>
        <w:t>with the industry.</w:t>
      </w:r>
    </w:p>
    <w:p w14:paraId="1DB35AE7" w14:textId="261F085D" w:rsidR="00752D63" w:rsidRPr="00924306" w:rsidRDefault="002C7C44" w:rsidP="00BF0205">
      <w:pPr>
        <w:rPr>
          <w:lang w:val="en-US"/>
        </w:rPr>
      </w:pPr>
      <w:ins w:id="41" w:author="Phil Day" w:date="2018-10-24T08:21:00Z">
        <w:r>
          <w:rPr>
            <w:lang w:val="en-US"/>
          </w:rPr>
          <w:t xml:space="preserve">IALA will make a further submission on AMRD </w:t>
        </w:r>
      </w:ins>
      <w:ins w:id="42" w:author="Phil Day" w:date="2018-10-24T08:33:00Z">
        <w:r w:rsidR="00B94C84">
          <w:rPr>
            <w:lang w:val="en-US"/>
          </w:rPr>
          <w:t>at</w:t>
        </w:r>
      </w:ins>
      <w:ins w:id="43" w:author="Phil Day" w:date="2018-10-24T08:21:00Z">
        <w:r>
          <w:rPr>
            <w:lang w:val="en-US"/>
          </w:rPr>
          <w:t xml:space="preserve"> NCSR.</w:t>
        </w:r>
      </w:ins>
    </w:p>
    <w:p w14:paraId="3F061D01" w14:textId="7DB43338" w:rsidR="008610EE" w:rsidRPr="00924306" w:rsidRDefault="008610EE" w:rsidP="008610EE">
      <w:pPr>
        <w:pStyle w:val="Heading1"/>
        <w:rPr>
          <w:rFonts w:eastAsia="SimSun"/>
        </w:rPr>
      </w:pPr>
      <w:r w:rsidRPr="00924306">
        <w:rPr>
          <w:rFonts w:eastAsia="SimSun"/>
        </w:rPr>
        <w:t>Actions requested</w:t>
      </w:r>
    </w:p>
    <w:p w14:paraId="7DDB4EE1" w14:textId="304A6842" w:rsidR="008610EE" w:rsidRDefault="008610EE" w:rsidP="008610EE">
      <w:pPr>
        <w:rPr>
          <w:lang w:val="en-US"/>
        </w:rPr>
      </w:pPr>
      <w:r w:rsidRPr="00924306">
        <w:rPr>
          <w:lang w:eastAsia="de-DE"/>
        </w:rPr>
        <w:t xml:space="preserve">IALA </w:t>
      </w:r>
      <w:r w:rsidR="00BE4851" w:rsidRPr="00924306">
        <w:rPr>
          <w:lang w:eastAsia="de-DE"/>
        </w:rPr>
        <w:t xml:space="preserve">kindly asks </w:t>
      </w:r>
      <w:r w:rsidRPr="00924306">
        <w:rPr>
          <w:lang w:eastAsia="de-DE"/>
        </w:rPr>
        <w:t xml:space="preserve">ITU-R WP 5B to </w:t>
      </w:r>
      <w:r w:rsidR="00345F8E" w:rsidRPr="00924306">
        <w:rPr>
          <w:lang w:eastAsia="de-DE"/>
        </w:rPr>
        <w:t>note the comments provided</w:t>
      </w:r>
      <w:r w:rsidR="00BE4851" w:rsidRPr="00924306">
        <w:rPr>
          <w:lang w:eastAsia="de-DE"/>
        </w:rPr>
        <w:t>.</w:t>
      </w:r>
      <w:r w:rsidR="00BE4851">
        <w:rPr>
          <w:lang w:eastAsia="de-DE"/>
        </w:rPr>
        <w:t xml:space="preserve"> </w:t>
      </w:r>
    </w:p>
    <w:p w14:paraId="0AD5E4E7" w14:textId="1CCBEA66" w:rsidR="000550BF" w:rsidRPr="00B67853" w:rsidRDefault="000550BF" w:rsidP="00B67853">
      <w:pPr>
        <w:tabs>
          <w:tab w:val="clear" w:pos="1134"/>
          <w:tab w:val="clear" w:pos="1871"/>
          <w:tab w:val="clear" w:pos="2268"/>
        </w:tabs>
        <w:overflowPunct/>
        <w:autoSpaceDE/>
        <w:autoSpaceDN/>
        <w:adjustRightInd/>
        <w:spacing w:before="0"/>
        <w:textAlignment w:val="auto"/>
        <w:rPr>
          <w:caps/>
          <w:sz w:val="28"/>
        </w:rPr>
      </w:pPr>
    </w:p>
    <w:sectPr w:rsidR="000550BF" w:rsidRPr="00B67853" w:rsidSect="00700E04">
      <w:headerReference w:type="default" r:id="rId12"/>
      <w:pgSz w:w="11907" w:h="16834" w:code="9"/>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DDF5D6" w14:textId="77777777" w:rsidR="00D54EE5" w:rsidRDefault="00D54EE5">
      <w:r>
        <w:separator/>
      </w:r>
    </w:p>
  </w:endnote>
  <w:endnote w:type="continuationSeparator" w:id="0">
    <w:p w14:paraId="74164001" w14:textId="77777777" w:rsidR="00D54EE5" w:rsidRDefault="00D54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DE021F" w14:textId="77777777" w:rsidR="00D54EE5" w:rsidRDefault="00D54EE5">
      <w:r>
        <w:t>____________________</w:t>
      </w:r>
    </w:p>
  </w:footnote>
  <w:footnote w:type="continuationSeparator" w:id="0">
    <w:p w14:paraId="7F175DD6" w14:textId="77777777" w:rsidR="00D54EE5" w:rsidRDefault="00D54E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9F8F6" w14:textId="41F6313E" w:rsidR="003B710B" w:rsidRDefault="003B710B"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346529">
      <w:rPr>
        <w:rStyle w:val="PageNumber"/>
        <w:noProof/>
      </w:rPr>
      <w:t>4</w:t>
    </w:r>
    <w:r>
      <w:rPr>
        <w:rStyle w:val="PageNumber"/>
      </w:rPr>
      <w:fldChar w:fldCharType="end"/>
    </w:r>
    <w:r>
      <w:rPr>
        <w:rStyle w:val="PageNumber"/>
      </w:rPr>
      <w:t xml:space="preserve"> -</w:t>
    </w:r>
  </w:p>
  <w:p w14:paraId="4890A58C" w14:textId="0732614B" w:rsidR="003B710B" w:rsidRDefault="003B710B">
    <w:pPr>
      <w:pStyle w:val="Header"/>
      <w:rPr>
        <w:lang w:val="en-US"/>
      </w:rPr>
    </w:pPr>
    <w:r>
      <w:rPr>
        <w:lang w:val="en-US"/>
      </w:rPr>
      <w:t>5B/</w:t>
    </w:r>
    <w:r w:rsidR="00BE625D">
      <w:rPr>
        <w:lang w:val="en-US"/>
      </w:rPr>
      <w:t xml:space="preserve"> xxx </w:t>
    </w:r>
    <w:r>
      <w:rPr>
        <w:lang w:val="en-US"/>
      </w:rPr>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2580496"/>
    <w:lvl w:ilvl="0">
      <w:start w:val="1"/>
      <w:numFmt w:val="decimal"/>
      <w:lvlText w:val="%1."/>
      <w:lvlJc w:val="left"/>
      <w:pPr>
        <w:tabs>
          <w:tab w:val="num" w:pos="1492"/>
        </w:tabs>
        <w:ind w:left="1492" w:hanging="360"/>
      </w:pPr>
    </w:lvl>
  </w:abstractNum>
  <w:abstractNum w:abstractNumId="1">
    <w:nsid w:val="FFFFFF7D"/>
    <w:multiLevelType w:val="singleLevel"/>
    <w:tmpl w:val="536A9CF6"/>
    <w:lvl w:ilvl="0">
      <w:start w:val="1"/>
      <w:numFmt w:val="decimal"/>
      <w:lvlText w:val="%1."/>
      <w:lvlJc w:val="left"/>
      <w:pPr>
        <w:tabs>
          <w:tab w:val="num" w:pos="1209"/>
        </w:tabs>
        <w:ind w:left="1209" w:hanging="360"/>
      </w:pPr>
    </w:lvl>
  </w:abstractNum>
  <w:abstractNum w:abstractNumId="2">
    <w:nsid w:val="FFFFFF7E"/>
    <w:multiLevelType w:val="singleLevel"/>
    <w:tmpl w:val="BB264134"/>
    <w:lvl w:ilvl="0">
      <w:start w:val="1"/>
      <w:numFmt w:val="decimal"/>
      <w:lvlText w:val="%1."/>
      <w:lvlJc w:val="left"/>
      <w:pPr>
        <w:tabs>
          <w:tab w:val="num" w:pos="926"/>
        </w:tabs>
        <w:ind w:left="926" w:hanging="360"/>
      </w:pPr>
    </w:lvl>
  </w:abstractNum>
  <w:abstractNum w:abstractNumId="3">
    <w:nsid w:val="FFFFFF7F"/>
    <w:multiLevelType w:val="singleLevel"/>
    <w:tmpl w:val="FA902DA6"/>
    <w:lvl w:ilvl="0">
      <w:start w:val="1"/>
      <w:numFmt w:val="decimal"/>
      <w:lvlText w:val="%1."/>
      <w:lvlJc w:val="left"/>
      <w:pPr>
        <w:tabs>
          <w:tab w:val="num" w:pos="643"/>
        </w:tabs>
        <w:ind w:left="643" w:hanging="360"/>
      </w:pPr>
    </w:lvl>
  </w:abstractNum>
  <w:abstractNum w:abstractNumId="4">
    <w:nsid w:val="FFFFFF80"/>
    <w:multiLevelType w:val="singleLevel"/>
    <w:tmpl w:val="6020393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2BE96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8EED67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6B0097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83E261C"/>
    <w:lvl w:ilvl="0">
      <w:start w:val="1"/>
      <w:numFmt w:val="decimal"/>
      <w:lvlText w:val="%1."/>
      <w:lvlJc w:val="left"/>
      <w:pPr>
        <w:tabs>
          <w:tab w:val="num" w:pos="360"/>
        </w:tabs>
        <w:ind w:left="360" w:hanging="360"/>
      </w:pPr>
    </w:lvl>
  </w:abstractNum>
  <w:abstractNum w:abstractNumId="9">
    <w:nsid w:val="FFFFFF89"/>
    <w:multiLevelType w:val="singleLevel"/>
    <w:tmpl w:val="67CEAD6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283E78"/>
    <w:multiLevelType w:val="multilevel"/>
    <w:tmpl w:val="0C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02BD2B8A"/>
    <w:multiLevelType w:val="multilevel"/>
    <w:tmpl w:val="050E42E0"/>
    <w:lvl w:ilvl="0">
      <w:start w:val="1"/>
      <w:numFmt w:val="decimal"/>
      <w:lvlText w:val="%1"/>
      <w:lvlJc w:val="left"/>
      <w:pPr>
        <w:ind w:left="800" w:hanging="800"/>
      </w:pPr>
      <w:rPr>
        <w:rFonts w:hint="default"/>
      </w:rPr>
    </w:lvl>
    <w:lvl w:ilvl="1">
      <w:start w:val="1"/>
      <w:numFmt w:val="decimal"/>
      <w:lvlText w:val="%1.%2"/>
      <w:lvlJc w:val="left"/>
      <w:pPr>
        <w:ind w:left="800" w:hanging="800"/>
      </w:pPr>
      <w:rPr>
        <w:rFonts w:hint="default"/>
      </w:rPr>
    </w:lvl>
    <w:lvl w:ilvl="2">
      <w:start w:val="1"/>
      <w:numFmt w:val="decimal"/>
      <w:lvlText w:val="%1.%2.%3"/>
      <w:lvlJc w:val="left"/>
      <w:pPr>
        <w:ind w:left="800" w:hanging="800"/>
      </w:pPr>
      <w:rPr>
        <w:rFonts w:hint="default"/>
      </w:rPr>
    </w:lvl>
    <w:lvl w:ilvl="3">
      <w:start w:val="1"/>
      <w:numFmt w:val="decimal"/>
      <w:lvlText w:val="%1.%2.%3.%4"/>
      <w:lvlJc w:val="left"/>
      <w:pPr>
        <w:ind w:left="800" w:hanging="8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51E0AC2"/>
    <w:multiLevelType w:val="hybridMultilevel"/>
    <w:tmpl w:val="E0EECE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5773CFD"/>
    <w:multiLevelType w:val="hybridMultilevel"/>
    <w:tmpl w:val="D11496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C7A317D"/>
    <w:multiLevelType w:val="hybridMultilevel"/>
    <w:tmpl w:val="8176316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6D91C5E"/>
    <w:multiLevelType w:val="hybridMultilevel"/>
    <w:tmpl w:val="6BE472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79A25F2"/>
    <w:multiLevelType w:val="hybridMultilevel"/>
    <w:tmpl w:val="264ECF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51741B"/>
    <w:multiLevelType w:val="hybridMultilevel"/>
    <w:tmpl w:val="5E66D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21C4577"/>
    <w:multiLevelType w:val="hybridMultilevel"/>
    <w:tmpl w:val="3B58186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640E44A6"/>
    <w:multiLevelType w:val="hybridMultilevel"/>
    <w:tmpl w:val="B704BC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766842A2"/>
    <w:multiLevelType w:val="hybridMultilevel"/>
    <w:tmpl w:val="2890AAD6"/>
    <w:lvl w:ilvl="0" w:tplc="0413000F">
      <w:start w:val="1"/>
      <w:numFmt w:val="decimal"/>
      <w:lvlText w:val="%1."/>
      <w:lvlJc w:val="left"/>
      <w:pPr>
        <w:ind w:left="778" w:hanging="360"/>
      </w:pPr>
    </w:lvl>
    <w:lvl w:ilvl="1" w:tplc="04130019" w:tentative="1">
      <w:start w:val="1"/>
      <w:numFmt w:val="lowerLetter"/>
      <w:lvlText w:val="%2."/>
      <w:lvlJc w:val="left"/>
      <w:pPr>
        <w:ind w:left="1498" w:hanging="360"/>
      </w:pPr>
    </w:lvl>
    <w:lvl w:ilvl="2" w:tplc="0413001B" w:tentative="1">
      <w:start w:val="1"/>
      <w:numFmt w:val="lowerRoman"/>
      <w:lvlText w:val="%3."/>
      <w:lvlJc w:val="right"/>
      <w:pPr>
        <w:ind w:left="2218" w:hanging="180"/>
      </w:pPr>
    </w:lvl>
    <w:lvl w:ilvl="3" w:tplc="0413000F" w:tentative="1">
      <w:start w:val="1"/>
      <w:numFmt w:val="decimal"/>
      <w:lvlText w:val="%4."/>
      <w:lvlJc w:val="left"/>
      <w:pPr>
        <w:ind w:left="2938" w:hanging="360"/>
      </w:pPr>
    </w:lvl>
    <w:lvl w:ilvl="4" w:tplc="04130019" w:tentative="1">
      <w:start w:val="1"/>
      <w:numFmt w:val="lowerLetter"/>
      <w:lvlText w:val="%5."/>
      <w:lvlJc w:val="left"/>
      <w:pPr>
        <w:ind w:left="3658" w:hanging="360"/>
      </w:pPr>
    </w:lvl>
    <w:lvl w:ilvl="5" w:tplc="0413001B" w:tentative="1">
      <w:start w:val="1"/>
      <w:numFmt w:val="lowerRoman"/>
      <w:lvlText w:val="%6."/>
      <w:lvlJc w:val="right"/>
      <w:pPr>
        <w:ind w:left="4378" w:hanging="180"/>
      </w:pPr>
    </w:lvl>
    <w:lvl w:ilvl="6" w:tplc="0413000F" w:tentative="1">
      <w:start w:val="1"/>
      <w:numFmt w:val="decimal"/>
      <w:lvlText w:val="%7."/>
      <w:lvlJc w:val="left"/>
      <w:pPr>
        <w:ind w:left="5098" w:hanging="360"/>
      </w:pPr>
    </w:lvl>
    <w:lvl w:ilvl="7" w:tplc="04130019" w:tentative="1">
      <w:start w:val="1"/>
      <w:numFmt w:val="lowerLetter"/>
      <w:lvlText w:val="%8."/>
      <w:lvlJc w:val="left"/>
      <w:pPr>
        <w:ind w:left="5818" w:hanging="360"/>
      </w:pPr>
    </w:lvl>
    <w:lvl w:ilvl="8" w:tplc="0413001B" w:tentative="1">
      <w:start w:val="1"/>
      <w:numFmt w:val="lowerRoman"/>
      <w:lvlText w:val="%9."/>
      <w:lvlJc w:val="right"/>
      <w:pPr>
        <w:ind w:left="6538" w:hanging="180"/>
      </w:pPr>
    </w:lvl>
  </w:abstractNum>
  <w:abstractNum w:abstractNumId="21">
    <w:nsid w:val="7B1D619C"/>
    <w:multiLevelType w:val="multilevel"/>
    <w:tmpl w:val="5BB6CCA0"/>
    <w:lvl w:ilvl="0">
      <w:start w:val="2"/>
      <w:numFmt w:val="decimal"/>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num w:numId="1">
    <w:abstractNumId w:val="21"/>
  </w:num>
  <w:num w:numId="2">
    <w:abstractNumId w:val="12"/>
  </w:num>
  <w:num w:numId="3">
    <w:abstractNumId w:val="17"/>
  </w:num>
  <w:num w:numId="4">
    <w:abstractNumId w:val="11"/>
  </w:num>
  <w:num w:numId="5">
    <w:abstractNumId w:val="16"/>
  </w:num>
  <w:num w:numId="6">
    <w:abstractNumId w:val="19"/>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0"/>
  </w:num>
  <w:num w:numId="18">
    <w:abstractNumId w:val="10"/>
    <w:lvlOverride w:ilvl="0">
      <w:startOverride w:val="7"/>
    </w:lvlOverride>
  </w:num>
  <w:num w:numId="19">
    <w:abstractNumId w:val="15"/>
  </w:num>
  <w:num w:numId="20">
    <w:abstractNumId w:val="13"/>
  </w:num>
  <w:num w:numId="21">
    <w:abstractNumId w:val="18"/>
  </w:num>
  <w:num w:numId="22">
    <w:abstractNumId w:val="20"/>
  </w:num>
  <w:num w:numId="23">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rson w15:author="Phil Day">
    <w15:presenceInfo w15:providerId="AD" w15:userId="S-1-5-21-1969447275-618939371-6498272-39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1"/>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FD8"/>
    <w:rsid w:val="000069D4"/>
    <w:rsid w:val="000174AD"/>
    <w:rsid w:val="000261B6"/>
    <w:rsid w:val="00047A1D"/>
    <w:rsid w:val="000550BF"/>
    <w:rsid w:val="000604B9"/>
    <w:rsid w:val="000746CC"/>
    <w:rsid w:val="00085136"/>
    <w:rsid w:val="000A7D55"/>
    <w:rsid w:val="000B701D"/>
    <w:rsid w:val="000C12C8"/>
    <w:rsid w:val="000C2E8E"/>
    <w:rsid w:val="000E0E7C"/>
    <w:rsid w:val="000E6F7C"/>
    <w:rsid w:val="000F1B4B"/>
    <w:rsid w:val="00107506"/>
    <w:rsid w:val="00123A96"/>
    <w:rsid w:val="0012744F"/>
    <w:rsid w:val="00131178"/>
    <w:rsid w:val="00150214"/>
    <w:rsid w:val="00152834"/>
    <w:rsid w:val="00152D47"/>
    <w:rsid w:val="00156F66"/>
    <w:rsid w:val="00163271"/>
    <w:rsid w:val="001671B8"/>
    <w:rsid w:val="00182528"/>
    <w:rsid w:val="0018500B"/>
    <w:rsid w:val="0019518E"/>
    <w:rsid w:val="001955FA"/>
    <w:rsid w:val="00196A19"/>
    <w:rsid w:val="001A2E61"/>
    <w:rsid w:val="001A48E5"/>
    <w:rsid w:val="001B1B02"/>
    <w:rsid w:val="001B409B"/>
    <w:rsid w:val="001C1799"/>
    <w:rsid w:val="001D2B45"/>
    <w:rsid w:val="001E17DE"/>
    <w:rsid w:val="001F735A"/>
    <w:rsid w:val="00201B3A"/>
    <w:rsid w:val="00202DC1"/>
    <w:rsid w:val="00206D75"/>
    <w:rsid w:val="002116EE"/>
    <w:rsid w:val="00217395"/>
    <w:rsid w:val="00222B86"/>
    <w:rsid w:val="002309D8"/>
    <w:rsid w:val="00233AFE"/>
    <w:rsid w:val="00282F8F"/>
    <w:rsid w:val="002A7FE2"/>
    <w:rsid w:val="002C7C44"/>
    <w:rsid w:val="002D7FD8"/>
    <w:rsid w:val="002E024E"/>
    <w:rsid w:val="002E1B4F"/>
    <w:rsid w:val="002F2E67"/>
    <w:rsid w:val="002F7CB3"/>
    <w:rsid w:val="00315546"/>
    <w:rsid w:val="00330567"/>
    <w:rsid w:val="003319A5"/>
    <w:rsid w:val="00345F8E"/>
    <w:rsid w:val="00346529"/>
    <w:rsid w:val="00382765"/>
    <w:rsid w:val="00386A9D"/>
    <w:rsid w:val="00391081"/>
    <w:rsid w:val="003B2789"/>
    <w:rsid w:val="003B710B"/>
    <w:rsid w:val="003C13CE"/>
    <w:rsid w:val="003D6C5A"/>
    <w:rsid w:val="003E2518"/>
    <w:rsid w:val="003E7CEF"/>
    <w:rsid w:val="003F01DE"/>
    <w:rsid w:val="00460DB3"/>
    <w:rsid w:val="00463D22"/>
    <w:rsid w:val="004A6CE8"/>
    <w:rsid w:val="004B1EF7"/>
    <w:rsid w:val="004B3FAD"/>
    <w:rsid w:val="004C5749"/>
    <w:rsid w:val="004E4EEC"/>
    <w:rsid w:val="004F7CEF"/>
    <w:rsid w:val="004F7F7C"/>
    <w:rsid w:val="00501DCA"/>
    <w:rsid w:val="00513A47"/>
    <w:rsid w:val="00524EAD"/>
    <w:rsid w:val="005408DF"/>
    <w:rsid w:val="00573344"/>
    <w:rsid w:val="0057351F"/>
    <w:rsid w:val="00583F9B"/>
    <w:rsid w:val="005932F8"/>
    <w:rsid w:val="005D446E"/>
    <w:rsid w:val="005E5C10"/>
    <w:rsid w:val="005F2C78"/>
    <w:rsid w:val="005F57BA"/>
    <w:rsid w:val="00604F49"/>
    <w:rsid w:val="006144E4"/>
    <w:rsid w:val="00637746"/>
    <w:rsid w:val="00650299"/>
    <w:rsid w:val="00654C2C"/>
    <w:rsid w:val="00655FC5"/>
    <w:rsid w:val="00663270"/>
    <w:rsid w:val="006D1AA2"/>
    <w:rsid w:val="00700E04"/>
    <w:rsid w:val="00732B61"/>
    <w:rsid w:val="00752D63"/>
    <w:rsid w:val="00775A4B"/>
    <w:rsid w:val="00792DB9"/>
    <w:rsid w:val="00794AA2"/>
    <w:rsid w:val="007C0733"/>
    <w:rsid w:val="007F26BE"/>
    <w:rsid w:val="00814E0A"/>
    <w:rsid w:val="00822581"/>
    <w:rsid w:val="008309DD"/>
    <w:rsid w:val="0083227A"/>
    <w:rsid w:val="00854C2C"/>
    <w:rsid w:val="0085640C"/>
    <w:rsid w:val="008610EE"/>
    <w:rsid w:val="00866900"/>
    <w:rsid w:val="00876A8A"/>
    <w:rsid w:val="00881BA1"/>
    <w:rsid w:val="008A0AFB"/>
    <w:rsid w:val="008C2302"/>
    <w:rsid w:val="008C26B8"/>
    <w:rsid w:val="008E5227"/>
    <w:rsid w:val="008F208F"/>
    <w:rsid w:val="008F219D"/>
    <w:rsid w:val="008F4E28"/>
    <w:rsid w:val="00910994"/>
    <w:rsid w:val="009164C8"/>
    <w:rsid w:val="00920103"/>
    <w:rsid w:val="00924306"/>
    <w:rsid w:val="009375B2"/>
    <w:rsid w:val="00952B32"/>
    <w:rsid w:val="00966A8F"/>
    <w:rsid w:val="009804ED"/>
    <w:rsid w:val="00982084"/>
    <w:rsid w:val="00995963"/>
    <w:rsid w:val="009A1E2D"/>
    <w:rsid w:val="009B61EB"/>
    <w:rsid w:val="009B6D91"/>
    <w:rsid w:val="009C2064"/>
    <w:rsid w:val="009D1697"/>
    <w:rsid w:val="009F092C"/>
    <w:rsid w:val="009F3A46"/>
    <w:rsid w:val="009F6520"/>
    <w:rsid w:val="00A014F8"/>
    <w:rsid w:val="00A24B42"/>
    <w:rsid w:val="00A5173C"/>
    <w:rsid w:val="00A61AEF"/>
    <w:rsid w:val="00A76521"/>
    <w:rsid w:val="00A94001"/>
    <w:rsid w:val="00AB3C38"/>
    <w:rsid w:val="00AD2345"/>
    <w:rsid w:val="00AF173A"/>
    <w:rsid w:val="00B066A4"/>
    <w:rsid w:val="00B07A13"/>
    <w:rsid w:val="00B275BE"/>
    <w:rsid w:val="00B3190F"/>
    <w:rsid w:val="00B33532"/>
    <w:rsid w:val="00B4279B"/>
    <w:rsid w:val="00B45FC9"/>
    <w:rsid w:val="00B66683"/>
    <w:rsid w:val="00B67853"/>
    <w:rsid w:val="00B76F35"/>
    <w:rsid w:val="00B81138"/>
    <w:rsid w:val="00B84414"/>
    <w:rsid w:val="00B94C84"/>
    <w:rsid w:val="00BC7CCF"/>
    <w:rsid w:val="00BD770F"/>
    <w:rsid w:val="00BE470B"/>
    <w:rsid w:val="00BE4851"/>
    <w:rsid w:val="00BE625D"/>
    <w:rsid w:val="00BF0205"/>
    <w:rsid w:val="00C20261"/>
    <w:rsid w:val="00C27ECD"/>
    <w:rsid w:val="00C3317B"/>
    <w:rsid w:val="00C57A91"/>
    <w:rsid w:val="00C73EBD"/>
    <w:rsid w:val="00CA1BBE"/>
    <w:rsid w:val="00CB210F"/>
    <w:rsid w:val="00CC01C2"/>
    <w:rsid w:val="00CC5AC6"/>
    <w:rsid w:val="00CE39D4"/>
    <w:rsid w:val="00CF21F2"/>
    <w:rsid w:val="00D02712"/>
    <w:rsid w:val="00D046A7"/>
    <w:rsid w:val="00D214D0"/>
    <w:rsid w:val="00D31F94"/>
    <w:rsid w:val="00D5426B"/>
    <w:rsid w:val="00D54EE5"/>
    <w:rsid w:val="00D63496"/>
    <w:rsid w:val="00D6546B"/>
    <w:rsid w:val="00D7541F"/>
    <w:rsid w:val="00D863EE"/>
    <w:rsid w:val="00DB178B"/>
    <w:rsid w:val="00DC17D3"/>
    <w:rsid w:val="00DD4BED"/>
    <w:rsid w:val="00DE3156"/>
    <w:rsid w:val="00DE39F0"/>
    <w:rsid w:val="00DE6956"/>
    <w:rsid w:val="00DF0AF3"/>
    <w:rsid w:val="00DF7E9F"/>
    <w:rsid w:val="00E27D7E"/>
    <w:rsid w:val="00E33B8B"/>
    <w:rsid w:val="00E4299B"/>
    <w:rsid w:val="00E42E13"/>
    <w:rsid w:val="00E56D5C"/>
    <w:rsid w:val="00E6257C"/>
    <w:rsid w:val="00E63C59"/>
    <w:rsid w:val="00EA50A2"/>
    <w:rsid w:val="00ED1A0A"/>
    <w:rsid w:val="00ED4376"/>
    <w:rsid w:val="00EE506F"/>
    <w:rsid w:val="00EE7968"/>
    <w:rsid w:val="00F00219"/>
    <w:rsid w:val="00F05823"/>
    <w:rsid w:val="00F25662"/>
    <w:rsid w:val="00F36604"/>
    <w:rsid w:val="00F66276"/>
    <w:rsid w:val="00F9105D"/>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62EEC6"/>
  <w15:docId w15:val="{3F8BB0DF-5ACE-4EB9-A992-2E8DA8A4D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basedOn w:val="Heading1"/>
    <w:next w:val="Normal"/>
    <w:link w:val="Heading2Char"/>
    <w:uiPriority w:val="9"/>
    <w:qFormat/>
    <w:rsid w:val="008F208F"/>
    <w:pPr>
      <w:spacing w:before="200"/>
      <w:outlineLvl w:val="1"/>
    </w:pPr>
    <w:rPr>
      <w:sz w:val="24"/>
    </w:rPr>
  </w:style>
  <w:style w:type="paragraph" w:styleId="Heading3">
    <w:name w:val="heading 3"/>
    <w:basedOn w:val="Heading1"/>
    <w:next w:val="Normal"/>
    <w:link w:val="Heading3Char"/>
    <w:uiPriority w:val="9"/>
    <w:qFormat/>
    <w:rsid w:val="008F208F"/>
    <w:pPr>
      <w:tabs>
        <w:tab w:val="clear" w:pos="1134"/>
      </w:tabs>
      <w:spacing w:before="200"/>
      <w:outlineLvl w:val="2"/>
    </w:pPr>
    <w:rPr>
      <w:sz w:val="24"/>
    </w:rPr>
  </w:style>
  <w:style w:type="paragraph" w:styleId="Heading4">
    <w:name w:val="heading 4"/>
    <w:basedOn w:val="Heading3"/>
    <w:next w:val="Normal"/>
    <w:link w:val="Heading4Char"/>
    <w:uiPriority w:val="9"/>
    <w:qFormat/>
    <w:rsid w:val="008F208F"/>
    <w:pPr>
      <w:outlineLvl w:val="3"/>
    </w:pPr>
  </w:style>
  <w:style w:type="paragraph" w:styleId="Heading5">
    <w:name w:val="heading 5"/>
    <w:basedOn w:val="Heading4"/>
    <w:next w:val="Normal"/>
    <w:link w:val="Heading5Char"/>
    <w:uiPriority w:val="9"/>
    <w:qFormat/>
    <w:rsid w:val="008F208F"/>
    <w:pPr>
      <w:outlineLvl w:val="4"/>
    </w:pPr>
  </w:style>
  <w:style w:type="paragraph" w:styleId="Heading6">
    <w:name w:val="heading 6"/>
    <w:basedOn w:val="Heading4"/>
    <w:next w:val="Normal"/>
    <w:link w:val="Heading6Char"/>
    <w:uiPriority w:val="9"/>
    <w:qFormat/>
    <w:rsid w:val="008F208F"/>
    <w:pPr>
      <w:outlineLvl w:val="5"/>
    </w:pPr>
  </w:style>
  <w:style w:type="paragraph" w:styleId="Heading7">
    <w:name w:val="heading 7"/>
    <w:basedOn w:val="Heading6"/>
    <w:next w:val="Normal"/>
    <w:link w:val="Heading7Char"/>
    <w:uiPriority w:val="9"/>
    <w:qFormat/>
    <w:rsid w:val="008F208F"/>
    <w:pPr>
      <w:outlineLvl w:val="6"/>
    </w:pPr>
  </w:style>
  <w:style w:type="paragraph" w:styleId="Heading8">
    <w:name w:val="heading 8"/>
    <w:basedOn w:val="Heading6"/>
    <w:next w:val="Normal"/>
    <w:link w:val="Heading8Char"/>
    <w:uiPriority w:val="9"/>
    <w:qFormat/>
    <w:rsid w:val="008F208F"/>
    <w:pPr>
      <w:outlineLvl w:val="7"/>
    </w:pPr>
  </w:style>
  <w:style w:type="paragraph" w:styleId="Heading9">
    <w:name w:val="heading 9"/>
    <w:basedOn w:val="Heading6"/>
    <w:next w:val="Normal"/>
    <w:link w:val="Heading9Char"/>
    <w:uiPriority w:val="9"/>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
    <w:basedOn w:val="DefaultParagraphFont"/>
    <w:uiPriority w:val="99"/>
    <w:rsid w:val="008F208F"/>
    <w:rPr>
      <w:position w:val="6"/>
      <w:sz w:val="18"/>
    </w:rPr>
  </w:style>
  <w:style w:type="paragraph" w:styleId="FootnoteText">
    <w:name w:val="footnote text"/>
    <w:basedOn w:val="Normal"/>
    <w:link w:val="FootnoteTextChar"/>
    <w:uiPriority w:val="99"/>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8F208F"/>
    <w:rPr>
      <w:sz w:val="20"/>
    </w:rPr>
  </w:style>
  <w:style w:type="paragraph" w:customStyle="1" w:styleId="TableNo">
    <w:name w:val="Table_No"/>
    <w:basedOn w:val="Normal"/>
    <w:next w:val="Normal"/>
    <w:link w:val="TableNoChar"/>
    <w:uiPriority w:val="99"/>
    <w:rsid w:val="008F208F"/>
    <w:pPr>
      <w:keepNext/>
      <w:spacing w:before="560" w:after="120"/>
      <w:jc w:val="center"/>
    </w:pPr>
    <w:rPr>
      <w:caps/>
      <w:sz w:val="20"/>
    </w:rPr>
  </w:style>
  <w:style w:type="paragraph" w:customStyle="1" w:styleId="Tabletitle">
    <w:name w:val="Table_title"/>
    <w:basedOn w:val="Normal"/>
    <w:next w:val="Tabletext"/>
    <w:link w:val="TabletitleChar"/>
    <w:uiPriority w:val="99"/>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link w:val="FigureChar"/>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link w:val="FigureNoChar"/>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uiPriority w:val="99"/>
    <w:rsid w:val="008F208F"/>
    <w:rPr>
      <w:rFonts w:ascii="Times New Roman" w:hAnsi="Times New Roman"/>
      <w:sz w:val="24"/>
      <w:lang w:val="en-GB" w:eastAsia="en-US"/>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uiPriority w:val="99"/>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Heading1Char">
    <w:name w:val="Heading 1 Char"/>
    <w:basedOn w:val="DefaultParagraphFont"/>
    <w:link w:val="Heading1"/>
    <w:rsid w:val="008610EE"/>
    <w:rPr>
      <w:rFonts w:ascii="Times New Roman" w:hAnsi="Times New Roman"/>
      <w:b/>
      <w:sz w:val="28"/>
      <w:lang w:val="en-GB" w:eastAsia="en-US"/>
    </w:rPr>
  </w:style>
  <w:style w:type="character" w:customStyle="1" w:styleId="Heading2Char">
    <w:name w:val="Heading 2 Char"/>
    <w:basedOn w:val="DefaultParagraphFont"/>
    <w:link w:val="Heading2"/>
    <w:uiPriority w:val="9"/>
    <w:rsid w:val="008610EE"/>
    <w:rPr>
      <w:rFonts w:ascii="Times New Roman" w:hAnsi="Times New Roman"/>
      <w:b/>
      <w:sz w:val="24"/>
      <w:lang w:val="en-GB" w:eastAsia="en-US"/>
    </w:rPr>
  </w:style>
  <w:style w:type="character" w:customStyle="1" w:styleId="Heading3Char">
    <w:name w:val="Heading 3 Char"/>
    <w:basedOn w:val="DefaultParagraphFont"/>
    <w:link w:val="Heading3"/>
    <w:uiPriority w:val="9"/>
    <w:rsid w:val="008610EE"/>
    <w:rPr>
      <w:rFonts w:ascii="Times New Roman" w:hAnsi="Times New Roman"/>
      <w:b/>
      <w:sz w:val="24"/>
      <w:lang w:val="en-GB" w:eastAsia="en-US"/>
    </w:rPr>
  </w:style>
  <w:style w:type="character" w:customStyle="1" w:styleId="Heading4Char">
    <w:name w:val="Heading 4 Char"/>
    <w:basedOn w:val="DefaultParagraphFont"/>
    <w:link w:val="Heading4"/>
    <w:uiPriority w:val="9"/>
    <w:rsid w:val="008610EE"/>
    <w:rPr>
      <w:rFonts w:ascii="Times New Roman" w:hAnsi="Times New Roman"/>
      <w:b/>
      <w:sz w:val="24"/>
      <w:lang w:val="en-GB" w:eastAsia="en-US"/>
    </w:rPr>
  </w:style>
  <w:style w:type="character" w:customStyle="1" w:styleId="Heading5Char">
    <w:name w:val="Heading 5 Char"/>
    <w:basedOn w:val="DefaultParagraphFont"/>
    <w:link w:val="Heading5"/>
    <w:uiPriority w:val="9"/>
    <w:rsid w:val="008610EE"/>
    <w:rPr>
      <w:rFonts w:ascii="Times New Roman" w:hAnsi="Times New Roman"/>
      <w:b/>
      <w:sz w:val="24"/>
      <w:lang w:val="en-GB" w:eastAsia="en-US"/>
    </w:rPr>
  </w:style>
  <w:style w:type="character" w:customStyle="1" w:styleId="Heading6Char">
    <w:name w:val="Heading 6 Char"/>
    <w:basedOn w:val="DefaultParagraphFont"/>
    <w:link w:val="Heading6"/>
    <w:uiPriority w:val="9"/>
    <w:rsid w:val="008610EE"/>
    <w:rPr>
      <w:rFonts w:ascii="Times New Roman" w:hAnsi="Times New Roman"/>
      <w:b/>
      <w:sz w:val="24"/>
      <w:lang w:val="en-GB" w:eastAsia="en-US"/>
    </w:rPr>
  </w:style>
  <w:style w:type="character" w:customStyle="1" w:styleId="Heading7Char">
    <w:name w:val="Heading 7 Char"/>
    <w:basedOn w:val="DefaultParagraphFont"/>
    <w:link w:val="Heading7"/>
    <w:uiPriority w:val="9"/>
    <w:rsid w:val="008610EE"/>
    <w:rPr>
      <w:rFonts w:ascii="Times New Roman" w:hAnsi="Times New Roman"/>
      <w:b/>
      <w:sz w:val="24"/>
      <w:lang w:val="en-GB" w:eastAsia="en-US"/>
    </w:rPr>
  </w:style>
  <w:style w:type="character" w:customStyle="1" w:styleId="Heading8Char">
    <w:name w:val="Heading 8 Char"/>
    <w:basedOn w:val="DefaultParagraphFont"/>
    <w:link w:val="Heading8"/>
    <w:uiPriority w:val="9"/>
    <w:rsid w:val="008610EE"/>
    <w:rPr>
      <w:rFonts w:ascii="Times New Roman" w:hAnsi="Times New Roman"/>
      <w:b/>
      <w:sz w:val="24"/>
      <w:lang w:val="en-GB" w:eastAsia="en-US"/>
    </w:rPr>
  </w:style>
  <w:style w:type="character" w:customStyle="1" w:styleId="Heading9Char">
    <w:name w:val="Heading 9 Char"/>
    <w:basedOn w:val="DefaultParagraphFont"/>
    <w:link w:val="Heading9"/>
    <w:uiPriority w:val="9"/>
    <w:rsid w:val="008610EE"/>
    <w:rPr>
      <w:rFonts w:ascii="Times New Roman" w:hAnsi="Times New Roman"/>
      <w:b/>
      <w:sz w:val="24"/>
      <w:lang w:val="en-GB" w:eastAsia="en-US"/>
    </w:rPr>
  </w:style>
  <w:style w:type="character" w:styleId="Hyperlink">
    <w:name w:val="Hyperlink"/>
    <w:basedOn w:val="DefaultParagraphFont"/>
    <w:unhideWhenUsed/>
    <w:rsid w:val="008610EE"/>
    <w:rPr>
      <w:color w:val="0000FF" w:themeColor="hyperlink"/>
      <w:u w:val="single"/>
    </w:rPr>
  </w:style>
  <w:style w:type="character" w:customStyle="1" w:styleId="TabletextChar">
    <w:name w:val="Table_text Char"/>
    <w:link w:val="Tabletext"/>
    <w:locked/>
    <w:rsid w:val="008610EE"/>
    <w:rPr>
      <w:rFonts w:ascii="Times New Roman" w:hAnsi="Times New Roman"/>
      <w:lang w:val="en-GB" w:eastAsia="en-US"/>
    </w:rPr>
  </w:style>
  <w:style w:type="character" w:customStyle="1" w:styleId="TableheadChar">
    <w:name w:val="Table_head Char"/>
    <w:link w:val="Tablehead"/>
    <w:uiPriority w:val="99"/>
    <w:locked/>
    <w:rsid w:val="008610EE"/>
    <w:rPr>
      <w:rFonts w:ascii="Times New Roman Bold" w:hAnsi="Times New Roman Bold" w:cs="Times New Roman Bold"/>
      <w:b/>
      <w:lang w:val="en-GB" w:eastAsia="en-US"/>
    </w:rPr>
  </w:style>
  <w:style w:type="paragraph" w:styleId="BalloonText">
    <w:name w:val="Balloon Text"/>
    <w:basedOn w:val="Normal"/>
    <w:link w:val="BalloonTextChar"/>
    <w:semiHidden/>
    <w:unhideWhenUsed/>
    <w:rsid w:val="008610EE"/>
    <w:pPr>
      <w:spacing w:before="0"/>
    </w:pPr>
    <w:rPr>
      <w:rFonts w:ascii="Lucida Grande" w:eastAsiaTheme="minorEastAsia" w:hAnsi="Lucida Grande"/>
      <w:sz w:val="18"/>
      <w:szCs w:val="18"/>
    </w:rPr>
  </w:style>
  <w:style w:type="character" w:customStyle="1" w:styleId="BalloonTextChar">
    <w:name w:val="Balloon Text Char"/>
    <w:basedOn w:val="DefaultParagraphFont"/>
    <w:link w:val="BalloonText"/>
    <w:semiHidden/>
    <w:rsid w:val="008610EE"/>
    <w:rPr>
      <w:rFonts w:ascii="Lucida Grande" w:eastAsiaTheme="minorEastAsia" w:hAnsi="Lucida Grande"/>
      <w:sz w:val="18"/>
      <w:szCs w:val="18"/>
      <w:lang w:val="en-GB" w:eastAsia="en-US"/>
    </w:rPr>
  </w:style>
  <w:style w:type="paragraph" w:styleId="Caption">
    <w:name w:val="caption"/>
    <w:basedOn w:val="Normal"/>
    <w:next w:val="Normal"/>
    <w:uiPriority w:val="35"/>
    <w:unhideWhenUsed/>
    <w:qFormat/>
    <w:rsid w:val="008610EE"/>
    <w:pPr>
      <w:spacing w:before="0" w:after="200"/>
    </w:pPr>
    <w:rPr>
      <w:rFonts w:eastAsiaTheme="minorEastAsia"/>
      <w:b/>
      <w:bCs/>
      <w:color w:val="4F81BD" w:themeColor="accent1"/>
      <w:sz w:val="18"/>
      <w:szCs w:val="18"/>
    </w:rPr>
  </w:style>
  <w:style w:type="character" w:styleId="CommentReference">
    <w:name w:val="annotation reference"/>
    <w:basedOn w:val="DefaultParagraphFont"/>
    <w:semiHidden/>
    <w:unhideWhenUsed/>
    <w:rsid w:val="008610EE"/>
    <w:rPr>
      <w:sz w:val="18"/>
      <w:szCs w:val="18"/>
    </w:rPr>
  </w:style>
  <w:style w:type="paragraph" w:styleId="CommentText">
    <w:name w:val="annotation text"/>
    <w:basedOn w:val="Normal"/>
    <w:link w:val="CommentTextChar"/>
    <w:semiHidden/>
    <w:unhideWhenUsed/>
    <w:rsid w:val="008610EE"/>
    <w:rPr>
      <w:rFonts w:eastAsiaTheme="minorEastAsia"/>
      <w:szCs w:val="24"/>
    </w:rPr>
  </w:style>
  <w:style w:type="character" w:customStyle="1" w:styleId="CommentTextChar">
    <w:name w:val="Comment Text Char"/>
    <w:basedOn w:val="DefaultParagraphFont"/>
    <w:link w:val="CommentText"/>
    <w:semiHidden/>
    <w:rsid w:val="008610EE"/>
    <w:rPr>
      <w:rFonts w:ascii="Times New Roman" w:eastAsiaTheme="minorEastAsia" w:hAnsi="Times New Roman"/>
      <w:sz w:val="24"/>
      <w:szCs w:val="24"/>
      <w:lang w:val="en-GB" w:eastAsia="en-US"/>
    </w:rPr>
  </w:style>
  <w:style w:type="paragraph" w:styleId="CommentSubject">
    <w:name w:val="annotation subject"/>
    <w:basedOn w:val="CommentText"/>
    <w:next w:val="CommentText"/>
    <w:link w:val="CommentSubjectChar"/>
    <w:semiHidden/>
    <w:unhideWhenUsed/>
    <w:rsid w:val="008610EE"/>
    <w:rPr>
      <w:b/>
      <w:bCs/>
      <w:sz w:val="20"/>
      <w:szCs w:val="20"/>
    </w:rPr>
  </w:style>
  <w:style w:type="character" w:customStyle="1" w:styleId="CommentSubjectChar">
    <w:name w:val="Comment Subject Char"/>
    <w:basedOn w:val="CommentTextChar"/>
    <w:link w:val="CommentSubject"/>
    <w:semiHidden/>
    <w:rsid w:val="008610EE"/>
    <w:rPr>
      <w:rFonts w:ascii="Times New Roman" w:eastAsiaTheme="minorEastAsia" w:hAnsi="Times New Roman"/>
      <w:b/>
      <w:bCs/>
      <w:sz w:val="24"/>
      <w:szCs w:val="24"/>
      <w:lang w:val="en-GB" w:eastAsia="en-US"/>
    </w:rPr>
  </w:style>
  <w:style w:type="character" w:customStyle="1" w:styleId="TabletitleChar">
    <w:name w:val="Table_title Char"/>
    <w:basedOn w:val="DefaultParagraphFont"/>
    <w:link w:val="Tabletitle"/>
    <w:uiPriority w:val="99"/>
    <w:rsid w:val="008610EE"/>
    <w:rPr>
      <w:rFonts w:ascii="Times New Roman Bold" w:hAnsi="Times New Roman Bold"/>
      <w:b/>
      <w:lang w:val="en-GB" w:eastAsia="en-US"/>
    </w:rPr>
  </w:style>
  <w:style w:type="character" w:customStyle="1" w:styleId="TableNoChar">
    <w:name w:val="Table_No Char"/>
    <w:basedOn w:val="DefaultParagraphFont"/>
    <w:link w:val="TableNo"/>
    <w:uiPriority w:val="99"/>
    <w:locked/>
    <w:rsid w:val="008610EE"/>
    <w:rPr>
      <w:rFonts w:ascii="Times New Roman" w:hAnsi="Times New Roman"/>
      <w:caps/>
      <w:lang w:val="en-GB" w:eastAsia="en-US"/>
    </w:rPr>
  </w:style>
  <w:style w:type="paragraph" w:customStyle="1" w:styleId="ECCFigure">
    <w:name w:val="ECC Figure"/>
    <w:rsid w:val="008610EE"/>
    <w:pPr>
      <w:spacing w:before="240" w:after="240"/>
      <w:jc w:val="center"/>
    </w:pPr>
    <w:rPr>
      <w:rFonts w:ascii="Arial" w:eastAsiaTheme="minorEastAsia" w:hAnsi="Arial"/>
      <w:lang w:val="da-DK" w:eastAsia="en-US"/>
      <w14:cntxtAlts/>
    </w:rPr>
  </w:style>
  <w:style w:type="character" w:customStyle="1" w:styleId="TableNo0">
    <w:name w:val="Table_No Знак"/>
    <w:uiPriority w:val="99"/>
    <w:locked/>
    <w:rsid w:val="008610EE"/>
    <w:rPr>
      <w:sz w:val="24"/>
      <w:lang w:val="fr-FR" w:eastAsia="en-US"/>
    </w:rPr>
  </w:style>
  <w:style w:type="character" w:customStyle="1" w:styleId="Tabletitle0">
    <w:name w:val="Table_title Знак"/>
    <w:uiPriority w:val="99"/>
    <w:locked/>
    <w:rsid w:val="008610EE"/>
    <w:rPr>
      <w:b/>
      <w:sz w:val="24"/>
      <w:lang w:val="fr-FR" w:eastAsia="en-US"/>
    </w:rPr>
  </w:style>
  <w:style w:type="paragraph" w:styleId="Revision">
    <w:name w:val="Revision"/>
    <w:hidden/>
    <w:uiPriority w:val="99"/>
    <w:semiHidden/>
    <w:rsid w:val="008610EE"/>
    <w:rPr>
      <w:rFonts w:ascii="Times New Roman" w:eastAsiaTheme="minorEastAsia" w:hAnsi="Times New Roman"/>
      <w:sz w:val="24"/>
      <w:lang w:val="en-GB" w:eastAsia="en-US"/>
    </w:rPr>
  </w:style>
  <w:style w:type="paragraph" w:styleId="ListParagraph">
    <w:name w:val="List Paragraph"/>
    <w:basedOn w:val="Normal"/>
    <w:uiPriority w:val="34"/>
    <w:qFormat/>
    <w:rsid w:val="008610EE"/>
    <w:pPr>
      <w:tabs>
        <w:tab w:val="clear" w:pos="1134"/>
        <w:tab w:val="clear" w:pos="1871"/>
        <w:tab w:val="clear" w:pos="2268"/>
      </w:tabs>
      <w:overflowPunct/>
      <w:autoSpaceDE/>
      <w:autoSpaceDN/>
      <w:adjustRightInd/>
      <w:spacing w:before="0"/>
      <w:ind w:left="720"/>
      <w:contextualSpacing/>
      <w:textAlignment w:val="auto"/>
    </w:pPr>
    <w:rPr>
      <w:rFonts w:asciiTheme="minorHAnsi" w:eastAsiaTheme="minorEastAsia" w:hAnsiTheme="minorHAnsi" w:cstheme="minorBidi"/>
      <w:szCs w:val="24"/>
      <w:lang w:val="nb-NO" w:eastAsia="nb-NO"/>
    </w:rPr>
  </w:style>
  <w:style w:type="table" w:styleId="TableGrid">
    <w:name w:val="Table Grid"/>
    <w:basedOn w:val="TableNormal"/>
    <w:rsid w:val="008610EE"/>
    <w:rPr>
      <w:rFonts w:asciiTheme="minorHAnsi" w:eastAsiaTheme="minorEastAsia" w:hAnsiTheme="minorHAnsi" w:cstheme="minorBidi"/>
      <w:sz w:val="24"/>
      <w:szCs w:val="24"/>
      <w:lang w:val="nb-NO" w:eastAsia="nb-N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igureChar">
    <w:name w:val="Figure Char"/>
    <w:basedOn w:val="DefaultParagraphFont"/>
    <w:link w:val="Figure"/>
    <w:locked/>
    <w:rsid w:val="008610EE"/>
    <w:rPr>
      <w:rFonts w:ascii="Times New Roman" w:hAnsi="Times New Roman"/>
      <w:sz w:val="24"/>
      <w:lang w:val="en-GB" w:eastAsia="en-US"/>
    </w:rPr>
  </w:style>
  <w:style w:type="character" w:customStyle="1" w:styleId="FiguretitleChar">
    <w:name w:val="Figure_title Char"/>
    <w:basedOn w:val="DefaultParagraphFont"/>
    <w:link w:val="Figuretitle"/>
    <w:locked/>
    <w:rsid w:val="008610EE"/>
    <w:rPr>
      <w:rFonts w:ascii="Times New Roman Bold" w:hAnsi="Times New Roman Bold"/>
      <w:b/>
      <w:lang w:val="en-GB" w:eastAsia="en-US"/>
    </w:rPr>
  </w:style>
  <w:style w:type="character" w:customStyle="1" w:styleId="FigureNoChar">
    <w:name w:val="Figure_No Char"/>
    <w:basedOn w:val="DefaultParagraphFont"/>
    <w:link w:val="FigureNo"/>
    <w:locked/>
    <w:rsid w:val="008610EE"/>
    <w:rPr>
      <w:rFonts w:ascii="Times New Roman" w:hAnsi="Times New Roman"/>
      <w:caps/>
      <w:lang w:val="en-GB" w:eastAsia="en-US"/>
    </w:rPr>
  </w:style>
  <w:style w:type="paragraph" w:customStyle="1" w:styleId="Tablefin">
    <w:name w:val="Table_fin"/>
    <w:basedOn w:val="Normal"/>
    <w:rsid w:val="008610EE"/>
    <w:pPr>
      <w:spacing w:before="0"/>
    </w:pPr>
    <w:rPr>
      <w:sz w:val="20"/>
    </w:rPr>
  </w:style>
  <w:style w:type="character" w:customStyle="1" w:styleId="TablelegendChar">
    <w:name w:val="Table_legend Char"/>
    <w:link w:val="Tablelegend"/>
    <w:locked/>
    <w:rsid w:val="008610EE"/>
    <w:rPr>
      <w:rFonts w:ascii="Times New Roman" w:hAnsi="Times New Roman"/>
      <w:lang w:val="en-GB" w:eastAsia="en-US"/>
    </w:rPr>
  </w:style>
  <w:style w:type="paragraph" w:styleId="ListBullet">
    <w:name w:val="List Bullet"/>
    <w:basedOn w:val="Normal"/>
    <w:unhideWhenUsed/>
    <w:rsid w:val="008610EE"/>
    <w:pPr>
      <w:numPr>
        <w:numId w:val="7"/>
      </w:numPr>
      <w:contextualSpacing/>
    </w:pPr>
  </w:style>
  <w:style w:type="character" w:customStyle="1" w:styleId="UnresolvedMention1">
    <w:name w:val="Unresolved Mention1"/>
    <w:basedOn w:val="DefaultParagraphFont"/>
    <w:uiPriority w:val="99"/>
    <w:semiHidden/>
    <w:unhideWhenUsed/>
    <w:rsid w:val="00B6785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iala-aism.org/product/r1016-mobile-marine-aids-navigation-maton/" TargetMode="Externa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nandv\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549046-F45B-4C52-A6C3-7A6869444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9</TotalTime>
  <Pages>4</Pages>
  <Words>754</Words>
  <Characters>4304</Characters>
  <Application>Microsoft Office Word</Application>
  <DocSecurity>0</DocSecurity>
  <Lines>35</Lines>
  <Paragraphs>10</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ITU</Company>
  <LinksUpToDate>false</LinksUpToDate>
  <CharactersWithSpaces>5048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Fernandez Jimenez, Virginia</dc:creator>
  <cp:lastModifiedBy>Seamus Doyle</cp:lastModifiedBy>
  <cp:revision>6</cp:revision>
  <cp:lastPrinted>2008-02-21T14:04:00Z</cp:lastPrinted>
  <dcterms:created xsi:type="dcterms:W3CDTF">2018-10-24T08:25:00Z</dcterms:created>
  <dcterms:modified xsi:type="dcterms:W3CDTF">2018-10-24T10:02:00Z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